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E7673" w14:textId="011C9DA2" w:rsidR="002353B6" w:rsidRDefault="006E6F59" w:rsidP="006E6F59">
      <w:pPr>
        <w:jc w:val="right"/>
        <w:rPr>
          <w:lang w:val="hu-HU"/>
        </w:rPr>
      </w:pPr>
      <w:r>
        <w:rPr>
          <w:lang w:val="hu-HU"/>
        </w:rPr>
        <w:t>3. függelék</w:t>
      </w:r>
    </w:p>
    <w:p w14:paraId="7CE2E1DB" w14:textId="77777777" w:rsidR="006E6F59" w:rsidRDefault="006E6F59" w:rsidP="006E6F59">
      <w:pPr>
        <w:rPr>
          <w:lang w:val="hu-HU"/>
        </w:rPr>
      </w:pPr>
    </w:p>
    <w:p w14:paraId="26FF84B9" w14:textId="77777777" w:rsidR="006E6F59" w:rsidRPr="001238A4" w:rsidRDefault="006E6F59" w:rsidP="006E6F59">
      <w:pPr>
        <w:jc w:val="center"/>
        <w:rPr>
          <w:b/>
          <w:sz w:val="28"/>
          <w:szCs w:val="28"/>
          <w:lang w:val="hu-HU"/>
        </w:rPr>
      </w:pPr>
      <w:r w:rsidRPr="001238A4">
        <w:rPr>
          <w:b/>
          <w:sz w:val="28"/>
          <w:szCs w:val="28"/>
          <w:lang w:val="hu-HU"/>
        </w:rPr>
        <w:t>Intézmények közfeladata, működési köre</w:t>
      </w:r>
    </w:p>
    <w:p w14:paraId="339371EB" w14:textId="77777777" w:rsidR="006E6F59" w:rsidRDefault="006E6F59" w:rsidP="006E6F59">
      <w:pPr>
        <w:rPr>
          <w:b/>
          <w:lang w:val="hu-HU"/>
        </w:rPr>
      </w:pPr>
    </w:p>
    <w:p w14:paraId="3A860D80" w14:textId="77777777" w:rsidR="006E6F59" w:rsidRPr="00481045" w:rsidRDefault="00D07B1D" w:rsidP="006E6F59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Marcali </w:t>
      </w:r>
      <w:r w:rsidR="006E6F59" w:rsidRPr="00481045">
        <w:rPr>
          <w:b/>
          <w:bCs/>
          <w:sz w:val="24"/>
          <w:szCs w:val="24"/>
        </w:rPr>
        <w:t>Szociális és Egészségügyi Központ</w:t>
      </w:r>
    </w:p>
    <w:p w14:paraId="43C0CC21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5663E5A7" w14:textId="77777777" w:rsidR="006E6F59" w:rsidRPr="00FE664E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709" w:hanging="709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516E2570" w14:textId="77777777" w:rsidR="006E6F59" w:rsidRPr="006E6F59" w:rsidRDefault="006E6F59" w:rsidP="006E6F59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="00D07B1D">
        <w:rPr>
          <w:rFonts w:eastAsia="Calibri" w:cs="Calibri"/>
          <w:szCs w:val="24"/>
          <w:lang w:val="hu-HU"/>
        </w:rPr>
        <w:t xml:space="preserve">MARCALI </w:t>
      </w:r>
      <w:r w:rsidRPr="006E6F59">
        <w:rPr>
          <w:rFonts w:eastAsia="Calibri" w:cs="Calibri"/>
          <w:b/>
          <w:smallCaps/>
          <w:szCs w:val="24"/>
          <w:lang w:val="hu-HU"/>
        </w:rPr>
        <w:t>Szociális és Egészségügyi Szolgáltató Központ</w:t>
      </w:r>
    </w:p>
    <w:p w14:paraId="099F1780" w14:textId="77777777" w:rsidR="006E6F59" w:rsidRPr="006E6F59" w:rsidRDefault="006E6F59" w:rsidP="006E6F59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 w:rsidRPr="006E6F59">
        <w:rPr>
          <w:rFonts w:eastAsia="Calibri" w:cs="Calibri"/>
          <w:b/>
          <w:szCs w:val="24"/>
          <w:lang w:val="hu-HU"/>
        </w:rPr>
        <w:t>SZESZK</w:t>
      </w:r>
    </w:p>
    <w:p w14:paraId="37554CDD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 w:rsidRPr="00FE664E">
        <w:rPr>
          <w:b w:val="0"/>
          <w:sz w:val="24"/>
          <w:szCs w:val="24"/>
        </w:rPr>
        <w:t xml:space="preserve"> 8700 Marcali, Dózsa </w:t>
      </w:r>
      <w:proofErr w:type="spellStart"/>
      <w:r w:rsidRPr="00FE664E">
        <w:rPr>
          <w:b w:val="0"/>
          <w:sz w:val="24"/>
          <w:szCs w:val="24"/>
        </w:rPr>
        <w:t>Gy</w:t>
      </w:r>
      <w:proofErr w:type="spellEnd"/>
      <w:r w:rsidRPr="00FE664E">
        <w:rPr>
          <w:b w:val="0"/>
          <w:sz w:val="24"/>
          <w:szCs w:val="24"/>
        </w:rPr>
        <w:t>. u. 9.</w:t>
      </w:r>
    </w:p>
    <w:p w14:paraId="5E727913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689BAFFB" w14:textId="77777777" w:rsidR="006E6F59" w:rsidRPr="00FE664E" w:rsidRDefault="006E6F59" w:rsidP="006E6F59">
      <w:pPr>
        <w:pStyle w:val="Cm"/>
        <w:numPr>
          <w:ilvl w:val="1"/>
          <w:numId w:val="3"/>
        </w:numPr>
        <w:ind w:left="284" w:hanging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37BB2778" w14:textId="77777777" w:rsidR="006E6F59" w:rsidRPr="00FE664E" w:rsidRDefault="006E6F59" w:rsidP="006E6F59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b w:val="0"/>
          <w:bCs/>
          <w:sz w:val="24"/>
          <w:szCs w:val="24"/>
        </w:rPr>
        <w:t>35/2009 (XI.24.) számú Társulási Tanácsi határozat</w:t>
      </w:r>
    </w:p>
    <w:p w14:paraId="21E60707" w14:textId="77777777" w:rsidR="006E6F59" w:rsidRPr="00FE664E" w:rsidRDefault="006E6F59" w:rsidP="006E6F59">
      <w:pPr>
        <w:pStyle w:val="Cm"/>
        <w:jc w:val="both"/>
        <w:rPr>
          <w:b w:val="0"/>
          <w:bCs/>
          <w:sz w:val="24"/>
          <w:szCs w:val="24"/>
        </w:rPr>
      </w:pPr>
    </w:p>
    <w:p w14:paraId="10A8689E" w14:textId="77777777" w:rsidR="006E6F59" w:rsidRPr="00085F3F" w:rsidRDefault="006E6F59" w:rsidP="006E6F59">
      <w:pPr>
        <w:pStyle w:val="Cm"/>
        <w:numPr>
          <w:ilvl w:val="1"/>
          <w:numId w:val="3"/>
        </w:numPr>
        <w:tabs>
          <w:tab w:val="left" w:pos="284"/>
        </w:tabs>
        <w:ind w:left="426" w:hanging="426"/>
        <w:jc w:val="both"/>
        <w:rPr>
          <w:b w:val="0"/>
          <w:bCs/>
          <w:sz w:val="24"/>
          <w:szCs w:val="24"/>
        </w:rPr>
      </w:pPr>
      <w:r w:rsidRPr="00085F3F">
        <w:rPr>
          <w:sz w:val="24"/>
          <w:szCs w:val="24"/>
        </w:rPr>
        <w:t>Jogszabályban meghatározott közfeladata:</w:t>
      </w:r>
    </w:p>
    <w:p w14:paraId="27C23D68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szociális szolgáltatások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61BA879C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étkeztetés; házi segítségnyújtás; családsegítés; nappali ellátás; </w:t>
      </w:r>
      <w:r>
        <w:rPr>
          <w:b w:val="0"/>
          <w:sz w:val="24"/>
          <w:szCs w:val="24"/>
        </w:rPr>
        <w:t>pszichiátriai betegek közösségi ellátása,</w:t>
      </w:r>
      <w:r w:rsidRPr="00085F3F">
        <w:rPr>
          <w:b w:val="0"/>
          <w:sz w:val="24"/>
          <w:szCs w:val="24"/>
        </w:rPr>
        <w:t xml:space="preserve"> támogató szolgáltatás;</w:t>
      </w:r>
      <w:r w:rsidRPr="00085F3F" w:rsidDel="005D02CB">
        <w:rPr>
          <w:b w:val="0"/>
          <w:sz w:val="24"/>
          <w:szCs w:val="24"/>
        </w:rPr>
        <w:t xml:space="preserve"> </w:t>
      </w:r>
      <w:r w:rsidRPr="00085F3F">
        <w:rPr>
          <w:b w:val="0"/>
          <w:sz w:val="24"/>
          <w:szCs w:val="24"/>
        </w:rPr>
        <w:t>ápolást-gondozást- nyújtó bentlakásos ellátás</w:t>
      </w:r>
      <w:r>
        <w:rPr>
          <w:b w:val="0"/>
          <w:sz w:val="24"/>
          <w:szCs w:val="24"/>
        </w:rPr>
        <w:t>, tanyagondnoki szolgálat</w:t>
      </w:r>
      <w:r w:rsidRPr="00085F3F">
        <w:rPr>
          <w:b w:val="0"/>
          <w:sz w:val="24"/>
          <w:szCs w:val="24"/>
        </w:rPr>
        <w:t>.</w:t>
      </w:r>
    </w:p>
    <w:p w14:paraId="4BF15ACA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</w:p>
    <w:p w14:paraId="0534DF89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 </w:t>
      </w:r>
      <w:r w:rsidRPr="00085F3F">
        <w:rPr>
          <w:b w:val="0"/>
          <w:i/>
          <w:sz w:val="24"/>
          <w:szCs w:val="24"/>
        </w:rPr>
        <w:t>gyermekvédelmi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587050AD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</w:r>
      <w:proofErr w:type="spellStart"/>
      <w:r w:rsidRPr="00085F3F">
        <w:rPr>
          <w:b w:val="0"/>
          <w:sz w:val="24"/>
          <w:szCs w:val="24"/>
        </w:rPr>
        <w:t>gyermekjóléti</w:t>
      </w:r>
      <w:proofErr w:type="spellEnd"/>
      <w:r w:rsidRPr="00085F3F">
        <w:rPr>
          <w:b w:val="0"/>
          <w:sz w:val="24"/>
          <w:szCs w:val="24"/>
        </w:rPr>
        <w:t xml:space="preserve"> szolgáltatás; </w:t>
      </w:r>
      <w:r w:rsidR="00D07B1D">
        <w:rPr>
          <w:b w:val="0"/>
          <w:sz w:val="24"/>
          <w:szCs w:val="24"/>
        </w:rPr>
        <w:t xml:space="preserve">gyermekek napközbeni ellátása, </w:t>
      </w:r>
      <w:proofErr w:type="spellStart"/>
      <w:r w:rsidR="00D07B1D">
        <w:rPr>
          <w:b w:val="0"/>
          <w:sz w:val="24"/>
          <w:szCs w:val="24"/>
        </w:rPr>
        <w:t>gyermekjóléti</w:t>
      </w:r>
      <w:proofErr w:type="spellEnd"/>
      <w:r w:rsidR="00D07B1D">
        <w:rPr>
          <w:b w:val="0"/>
          <w:sz w:val="24"/>
          <w:szCs w:val="24"/>
        </w:rPr>
        <w:t xml:space="preserve"> központ</w:t>
      </w:r>
    </w:p>
    <w:p w14:paraId="67D3E8BE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</w:p>
    <w:p w14:paraId="4794B071" w14:textId="77777777" w:rsidR="006E6F59" w:rsidRPr="00085F3F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sz w:val="24"/>
          <w:szCs w:val="24"/>
        </w:rPr>
      </w:pPr>
      <w:r w:rsidRPr="00085F3F">
        <w:rPr>
          <w:b w:val="0"/>
          <w:sz w:val="24"/>
          <w:szCs w:val="24"/>
        </w:rPr>
        <w:tab/>
        <w:t xml:space="preserve">Az </w:t>
      </w:r>
      <w:r w:rsidRPr="00085F3F">
        <w:rPr>
          <w:b w:val="0"/>
          <w:i/>
          <w:sz w:val="24"/>
          <w:szCs w:val="24"/>
        </w:rPr>
        <w:t>egészségügyi ellátások</w:t>
      </w:r>
      <w:r w:rsidRPr="00085F3F">
        <w:rPr>
          <w:b w:val="0"/>
          <w:sz w:val="24"/>
          <w:szCs w:val="24"/>
        </w:rPr>
        <w:t xml:space="preserve"> tekintetében:</w:t>
      </w:r>
    </w:p>
    <w:p w14:paraId="2E41BCB6" w14:textId="77777777" w:rsidR="006E6F59" w:rsidRPr="002E0E7C" w:rsidRDefault="006E6F59" w:rsidP="006E6F59">
      <w:pPr>
        <w:pStyle w:val="Cm"/>
        <w:tabs>
          <w:tab w:val="left" w:pos="1134"/>
        </w:tabs>
        <w:ind w:left="720" w:hanging="294"/>
        <w:jc w:val="both"/>
        <w:rPr>
          <w:b w:val="0"/>
          <w:bCs/>
          <w:sz w:val="24"/>
          <w:szCs w:val="24"/>
        </w:rPr>
      </w:pPr>
      <w:r w:rsidRPr="002E0E7C">
        <w:rPr>
          <w:b w:val="0"/>
          <w:sz w:val="24"/>
          <w:szCs w:val="24"/>
        </w:rPr>
        <w:tab/>
      </w:r>
      <w:r w:rsidR="00D07B1D" w:rsidRPr="000F793F">
        <w:rPr>
          <w:rFonts w:ascii="Cambria" w:hAnsi="Cambria"/>
          <w:b w:val="0"/>
          <w:sz w:val="22"/>
          <w:szCs w:val="22"/>
        </w:rPr>
        <w:t>védőnői ellátás; iskola- egészségügyi ellátás védőnői szolgáltatása</w:t>
      </w:r>
    </w:p>
    <w:p w14:paraId="2AF16DE8" w14:textId="77777777" w:rsidR="006E6F59" w:rsidRDefault="006E6F59" w:rsidP="006E6F59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0B122451" w14:textId="77777777" w:rsidR="006E6F59" w:rsidRPr="00450500" w:rsidRDefault="006E6F59" w:rsidP="006E6F59">
      <w:pPr>
        <w:pStyle w:val="lfej"/>
        <w:numPr>
          <w:ilvl w:val="1"/>
          <w:numId w:val="3"/>
        </w:numPr>
        <w:tabs>
          <w:tab w:val="clear" w:pos="4536"/>
          <w:tab w:val="clear" w:pos="9072"/>
        </w:tabs>
        <w:ind w:left="426"/>
        <w:rPr>
          <w:b/>
          <w:bCs/>
          <w:sz w:val="24"/>
          <w:szCs w:val="24"/>
        </w:rPr>
      </w:pPr>
      <w:r w:rsidRPr="00450500">
        <w:rPr>
          <w:b/>
          <w:bCs/>
          <w:sz w:val="24"/>
          <w:szCs w:val="24"/>
        </w:rPr>
        <w:t>Az intézmény működési köre</w:t>
      </w:r>
    </w:p>
    <w:p w14:paraId="5207F265" w14:textId="17D6FC68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családsegítés: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Nemesdéd, Nemesvid, Sávoly, Somogysámson, Somogysimonyi, Somogyzsitfa, Vése, Varászló önkormányzat közigazgatási területe</w:t>
      </w:r>
    </w:p>
    <w:p w14:paraId="15EAE4A9" w14:textId="2B7C1865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házi segítségnyújtás: </w:t>
      </w:r>
      <w:r w:rsidR="00D07B1D" w:rsidRPr="00BF4FD1">
        <w:rPr>
          <w:rFonts w:ascii="Cambria" w:hAnsi="Cambria"/>
          <w:b w:val="0"/>
          <w:sz w:val="22"/>
          <w:szCs w:val="22"/>
        </w:rPr>
        <w:t>Csákány, Marcali, Nagyszakácsi, Nemesvid, Sávoly, Somogysámson, Somogysimonyi, Somogyzsitfa,</w:t>
      </w:r>
      <w:ins w:id="0" w:author="Balázs Bereczk" w:date="2022-10-24T10:41:00Z">
        <w:r w:rsidR="004A3D65">
          <w:rPr>
            <w:rFonts w:ascii="Cambria" w:hAnsi="Cambria"/>
            <w:b w:val="0"/>
            <w:sz w:val="22"/>
            <w:szCs w:val="22"/>
          </w:rPr>
          <w:t xml:space="preserve"> Nemesdéd, Varászló, Vése</w:t>
        </w:r>
      </w:ins>
      <w:r w:rsidR="00D07B1D" w:rsidRPr="00BF4FD1">
        <w:rPr>
          <w:rFonts w:ascii="Cambria" w:hAnsi="Cambria"/>
          <w:b w:val="0"/>
          <w:sz w:val="22"/>
          <w:szCs w:val="22"/>
        </w:rPr>
        <w:t xml:space="preserve"> önkormányzat közigazgatási területe</w:t>
      </w:r>
    </w:p>
    <w:p w14:paraId="6F52E44F" w14:textId="1CD701F5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idősek nappali ellátása: Csákány, Marcali, Nagyszakácsi, Nemesvid, Sávoly, Somogysámson, Somogysimonyi, Somogyzsitfa, önkormányzat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5A0D9E63" w14:textId="7F72E632" w:rsidR="00D07B1D" w:rsidRPr="002E0E7C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proofErr w:type="spellStart"/>
      <w:r w:rsidRPr="00BF4FD1">
        <w:rPr>
          <w:rFonts w:ascii="Cambria" w:hAnsi="Cambria"/>
          <w:b w:val="0"/>
          <w:sz w:val="22"/>
          <w:szCs w:val="22"/>
        </w:rPr>
        <w:t>gyermekjóléti</w:t>
      </w:r>
      <w:proofErr w:type="spellEnd"/>
      <w:r w:rsidRPr="00BF4FD1">
        <w:rPr>
          <w:rFonts w:ascii="Cambria" w:hAnsi="Cambria"/>
          <w:b w:val="0"/>
          <w:sz w:val="22"/>
          <w:szCs w:val="22"/>
        </w:rPr>
        <w:t xml:space="preserve"> szolgáltatás: Csákány, Marcali, Nagyszakácsi, Nemesdéd, Nemesvid, Sávoly, Somogysámson, Somogysimonyi, Somogyzsitfa, Vése, Varászló önkormányzat közigazgatási területe</w:t>
      </w:r>
    </w:p>
    <w:p w14:paraId="57822730" w14:textId="77777777" w:rsidR="006E6F59" w:rsidRPr="007C4B96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proofErr w:type="spellStart"/>
      <w:r w:rsidRPr="00BF4FD1">
        <w:rPr>
          <w:rFonts w:ascii="Cambria" w:hAnsi="Cambria"/>
          <w:b w:val="0"/>
          <w:sz w:val="22"/>
          <w:szCs w:val="22"/>
        </w:rPr>
        <w:t>gyermekjóléti</w:t>
      </w:r>
      <w:proofErr w:type="spellEnd"/>
      <w:r w:rsidRPr="00BF4FD1">
        <w:rPr>
          <w:rFonts w:ascii="Cambria" w:hAnsi="Cambria"/>
          <w:b w:val="0"/>
          <w:sz w:val="22"/>
          <w:szCs w:val="22"/>
        </w:rPr>
        <w:t xml:space="preserve"> központ: 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37263381" w14:textId="32AA5A28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bölcsődei ellátás: </w:t>
      </w:r>
      <w:r w:rsidR="00D07B1D" w:rsidRPr="00BF4FD1">
        <w:rPr>
          <w:rFonts w:ascii="Cambria" w:hAnsi="Cambria"/>
          <w:b w:val="0"/>
          <w:sz w:val="22"/>
          <w:szCs w:val="22"/>
        </w:rPr>
        <w:t xml:space="preserve">Balatonberény, Balatonkeresztúr, Balatonmáriafürdő, Balatonszentgyörgy, Csákány, Csömend, Főnyed, Gadány, Hollád, Hosszúvíz, Kelevíz, Libickozma, Marcali, Mesztegnyő, Nagyszakácsi, Nemesdéd, Nemeskisfalud, Nemesvid, Nikla, Pusztakovácsi, Sávoly, Somogysámson, </w:t>
      </w:r>
      <w:r w:rsidR="00D07B1D" w:rsidRPr="00BF4FD1">
        <w:rPr>
          <w:rFonts w:ascii="Cambria" w:hAnsi="Cambria"/>
          <w:b w:val="0"/>
          <w:sz w:val="22"/>
          <w:szCs w:val="22"/>
        </w:rPr>
        <w:lastRenderedPageBreak/>
        <w:t>Somogysimonyi, Somogyszentpál, Somogyzsitfa, Szegerdő, Szenyér, Szőkedencs, Tapsony, Táska, Tikos, Varászló, Vése, Vörs önkormányzat közigazgatási területe</w:t>
      </w:r>
    </w:p>
    <w:p w14:paraId="4F92B840" w14:textId="77777777" w:rsidR="006E6F59" w:rsidRPr="007C4B96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sz w:val="24"/>
          <w:szCs w:val="24"/>
        </w:rPr>
      </w:pPr>
      <w:r w:rsidRPr="007C4B96">
        <w:rPr>
          <w:b w:val="0"/>
          <w:bCs/>
          <w:sz w:val="24"/>
          <w:szCs w:val="24"/>
        </w:rPr>
        <w:t xml:space="preserve">támogató szolgálat: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4AB347AA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pszichiátriai betegek közösségi ellátása: </w:t>
      </w:r>
      <w:r w:rsidR="00D07B1D" w:rsidRPr="00BF4FD1">
        <w:rPr>
          <w:rFonts w:ascii="Cambria" w:hAnsi="Cambria"/>
          <w:b w:val="0"/>
          <w:sz w:val="22"/>
          <w:szCs w:val="22"/>
        </w:rPr>
        <w:t>Balatonberény, Balatonkeresztúr, Balatonmáriafürdő, Balatonújlak, Balatonszentgyörgy, Böhönye, Csákány, Csömend, Főnyed, Gadány, Hollád, Hosszúvíz, Kelevíz, Kéthely, Libickozma, Marcali, Mesztegnyő, Nagyszakácsi, Nemesdéd, Nemeskisfalud, Nemesvid, Nikla, Pusztakovácsi, Sávoly, Somogysámson, Somogysimonyi, Somogyszentpál, Somogyzsitfa, Szegerdő, Szenyér, Szőkedencs, Tapsony, Táska, Tikos, Varászló, Vése, Vörs önkormányzat közigazgatási területe</w:t>
      </w:r>
    </w:p>
    <w:p w14:paraId="5AD12B7C" w14:textId="77777777" w:rsidR="00D07B1D" w:rsidRDefault="00D07B1D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 w:rsidRPr="00BF4FD1">
        <w:rPr>
          <w:rFonts w:ascii="Cambria" w:hAnsi="Cambria"/>
          <w:b w:val="0"/>
          <w:sz w:val="22"/>
          <w:szCs w:val="22"/>
        </w:rPr>
        <w:t>védőnői ellátás, iskola egészségügyi ellátás védőnői szolgáltatás (egyedi azonosító:020075): Marcali város közigazgatási területe</w:t>
      </w:r>
      <w:r w:rsidRPr="007C4B96" w:rsidDel="00D07B1D">
        <w:rPr>
          <w:b w:val="0"/>
          <w:bCs/>
          <w:sz w:val="24"/>
          <w:szCs w:val="24"/>
        </w:rPr>
        <w:t xml:space="preserve"> </w:t>
      </w:r>
    </w:p>
    <w:p w14:paraId="257E0F03" w14:textId="77777777" w:rsidR="006E6F59" w:rsidRDefault="006E6F59" w:rsidP="006E6F59">
      <w:pPr>
        <w:pStyle w:val="Cm"/>
        <w:numPr>
          <w:ilvl w:val="0"/>
          <w:numId w:val="2"/>
        </w:numPr>
        <w:tabs>
          <w:tab w:val="left" w:pos="1418"/>
        </w:tabs>
        <w:suppressAutoHyphens/>
        <w:ind w:left="1418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Idősek bentlakásos otthona: Marcali város közigazgatási </w:t>
      </w:r>
      <w:proofErr w:type="gramStart"/>
      <w:r>
        <w:rPr>
          <w:b w:val="0"/>
          <w:bCs/>
          <w:sz w:val="24"/>
          <w:szCs w:val="24"/>
        </w:rPr>
        <w:t>területe</w:t>
      </w:r>
      <w:r w:rsidRPr="007C4B96">
        <w:rPr>
          <w:b w:val="0"/>
          <w:bCs/>
          <w:sz w:val="24"/>
          <w:szCs w:val="24"/>
        </w:rPr>
        <w:t xml:space="preserve"> ,</w:t>
      </w:r>
      <w:proofErr w:type="gramEnd"/>
      <w:r w:rsidRPr="007C4B96">
        <w:rPr>
          <w:b w:val="0"/>
          <w:bCs/>
          <w:sz w:val="24"/>
          <w:szCs w:val="24"/>
        </w:rPr>
        <w:t xml:space="preserve">  </w:t>
      </w:r>
    </w:p>
    <w:p w14:paraId="7012AD32" w14:textId="77777777" w:rsidR="00D07B1D" w:rsidRPr="00BF4FD1" w:rsidRDefault="00D07B1D" w:rsidP="00D07B1D">
      <w:pPr>
        <w:pStyle w:val="Cm"/>
        <w:numPr>
          <w:ilvl w:val="0"/>
          <w:numId w:val="2"/>
        </w:numPr>
        <w:tabs>
          <w:tab w:val="clear" w:pos="360"/>
        </w:tabs>
        <w:ind w:left="1418"/>
        <w:jc w:val="both"/>
        <w:rPr>
          <w:rFonts w:ascii="Cambria" w:hAnsi="Cambria"/>
          <w:b w:val="0"/>
          <w:bCs/>
          <w:sz w:val="22"/>
          <w:szCs w:val="22"/>
        </w:rPr>
      </w:pPr>
      <w:r w:rsidRPr="00BF4FD1">
        <w:rPr>
          <w:rFonts w:ascii="Cambria" w:hAnsi="Cambria"/>
          <w:b w:val="0"/>
          <w:sz w:val="22"/>
          <w:szCs w:val="22"/>
        </w:rPr>
        <w:t>étkeztetés: Marcali, Sávoly közigazgatási területe</w:t>
      </w:r>
    </w:p>
    <w:p w14:paraId="178B3F78" w14:textId="77777777" w:rsidR="006E6F59" w:rsidRDefault="006E6F59" w:rsidP="006E6F59">
      <w:pPr>
        <w:rPr>
          <w:b/>
          <w:lang w:val="hu-HU"/>
        </w:rPr>
      </w:pPr>
    </w:p>
    <w:p w14:paraId="540E8C13" w14:textId="77777777" w:rsidR="006243D2" w:rsidRPr="00481045" w:rsidRDefault="006243D2" w:rsidP="006243D2">
      <w:pPr>
        <w:pStyle w:val="lfej"/>
        <w:numPr>
          <w:ilvl w:val="1"/>
          <w:numId w:val="1"/>
        </w:numPr>
        <w:tabs>
          <w:tab w:val="clear" w:pos="4536"/>
          <w:tab w:val="clear" w:pos="9072"/>
        </w:tabs>
        <w:ind w:left="426"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Marcali Óvodai</w:t>
      </w:r>
      <w:r w:rsidRPr="00481045">
        <w:rPr>
          <w:b/>
          <w:bCs/>
          <w:sz w:val="24"/>
          <w:szCs w:val="24"/>
        </w:rPr>
        <w:t xml:space="preserve"> Központ</w:t>
      </w:r>
    </w:p>
    <w:p w14:paraId="4D20988E" w14:textId="77777777" w:rsidR="006243D2" w:rsidRDefault="006243D2" w:rsidP="006243D2">
      <w:pPr>
        <w:pStyle w:val="lfej"/>
        <w:tabs>
          <w:tab w:val="clear" w:pos="9072"/>
        </w:tabs>
        <w:jc w:val="both"/>
        <w:rPr>
          <w:bCs/>
          <w:sz w:val="24"/>
          <w:szCs w:val="24"/>
        </w:rPr>
      </w:pPr>
    </w:p>
    <w:p w14:paraId="76896FC0" w14:textId="77777777" w:rsidR="006243D2" w:rsidRPr="00FE664E" w:rsidRDefault="006243D2" w:rsidP="006243D2">
      <w:pPr>
        <w:pStyle w:val="Cm"/>
        <w:numPr>
          <w:ilvl w:val="2"/>
          <w:numId w:val="1"/>
        </w:numPr>
        <w:tabs>
          <w:tab w:val="left" w:pos="284"/>
        </w:tabs>
        <w:ind w:left="284"/>
        <w:jc w:val="both"/>
        <w:rPr>
          <w:sz w:val="24"/>
          <w:szCs w:val="24"/>
        </w:rPr>
      </w:pPr>
      <w:r w:rsidRPr="00FE664E">
        <w:rPr>
          <w:sz w:val="24"/>
          <w:szCs w:val="24"/>
        </w:rPr>
        <w:t>Az intézmény</w:t>
      </w:r>
    </w:p>
    <w:p w14:paraId="119115BC" w14:textId="77777777" w:rsidR="006243D2" w:rsidRPr="006E6F59" w:rsidRDefault="006243D2" w:rsidP="006243D2">
      <w:pPr>
        <w:ind w:left="851"/>
        <w:rPr>
          <w:rFonts w:eastAsia="Calibri" w:cs="Calibri"/>
          <w:b/>
          <w:smallCaps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mallCaps/>
          <w:szCs w:val="24"/>
          <w:lang w:val="hu-HU"/>
        </w:rPr>
        <w:t>Marcali Óvodai</w:t>
      </w:r>
      <w:r w:rsidRPr="006E6F59">
        <w:rPr>
          <w:rFonts w:eastAsia="Calibri" w:cs="Calibri"/>
          <w:b/>
          <w:smallCaps/>
          <w:szCs w:val="24"/>
          <w:lang w:val="hu-HU"/>
        </w:rPr>
        <w:t xml:space="preserve"> Központ</w:t>
      </w:r>
    </w:p>
    <w:p w14:paraId="05FB7FE1" w14:textId="77777777" w:rsidR="006243D2" w:rsidRPr="006E6F59" w:rsidRDefault="006243D2" w:rsidP="006243D2">
      <w:pPr>
        <w:ind w:left="851"/>
        <w:rPr>
          <w:rFonts w:eastAsia="Calibri" w:cs="Calibri"/>
          <w:b/>
          <w:szCs w:val="24"/>
          <w:lang w:val="hu-HU"/>
        </w:rPr>
      </w:pPr>
      <w:r w:rsidRPr="006E6F59">
        <w:rPr>
          <w:rFonts w:eastAsia="Calibri" w:cs="Calibri"/>
          <w:b/>
          <w:szCs w:val="24"/>
          <w:lang w:val="hu-HU"/>
        </w:rPr>
        <w:t>Rövid neve:</w:t>
      </w:r>
      <w:r w:rsidRPr="006E6F59">
        <w:rPr>
          <w:rFonts w:eastAsia="Calibri" w:cs="Calibri"/>
          <w:szCs w:val="24"/>
          <w:lang w:val="hu-HU"/>
        </w:rPr>
        <w:t xml:space="preserve"> </w:t>
      </w:r>
      <w:r>
        <w:rPr>
          <w:rFonts w:eastAsia="Calibri" w:cs="Calibri"/>
          <w:b/>
          <w:szCs w:val="24"/>
          <w:lang w:val="hu-HU"/>
        </w:rPr>
        <w:t>Óvodai Központ</w:t>
      </w:r>
    </w:p>
    <w:p w14:paraId="1C657F28" w14:textId="77777777" w:rsidR="006243D2" w:rsidRPr="00FE664E" w:rsidRDefault="006243D2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 w:rsidRPr="00FE664E">
        <w:rPr>
          <w:sz w:val="24"/>
          <w:szCs w:val="24"/>
        </w:rPr>
        <w:t>Székhelye:</w:t>
      </w:r>
      <w:r>
        <w:rPr>
          <w:b w:val="0"/>
          <w:sz w:val="24"/>
          <w:szCs w:val="24"/>
        </w:rPr>
        <w:t xml:space="preserve"> 8700 Marcali, Posta köz 3.</w:t>
      </w:r>
    </w:p>
    <w:p w14:paraId="7CCBDFA5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344FAD09" w14:textId="77777777" w:rsidR="006243D2" w:rsidRPr="00FE664E" w:rsidRDefault="006243D2" w:rsidP="006243D2">
      <w:pPr>
        <w:pStyle w:val="Cm"/>
        <w:numPr>
          <w:ilvl w:val="2"/>
          <w:numId w:val="1"/>
        </w:numPr>
        <w:ind w:left="284"/>
        <w:jc w:val="both"/>
        <w:rPr>
          <w:bCs/>
          <w:sz w:val="24"/>
          <w:szCs w:val="24"/>
        </w:rPr>
      </w:pPr>
      <w:r w:rsidRPr="00FE664E">
        <w:rPr>
          <w:bCs/>
          <w:sz w:val="24"/>
          <w:szCs w:val="24"/>
        </w:rPr>
        <w:t>Az intézmény létrehozásáról rendelkező határozat</w:t>
      </w:r>
    </w:p>
    <w:p w14:paraId="6FAE01EA" w14:textId="77777777" w:rsidR="006243D2" w:rsidRPr="00FE664E" w:rsidRDefault="00E4727E" w:rsidP="006243D2">
      <w:pPr>
        <w:pStyle w:val="Cm"/>
        <w:ind w:left="851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14</w:t>
      </w:r>
      <w:r w:rsidR="006243D2">
        <w:rPr>
          <w:b w:val="0"/>
          <w:bCs/>
          <w:sz w:val="24"/>
          <w:szCs w:val="24"/>
        </w:rPr>
        <w:t>/2013 (V.30</w:t>
      </w:r>
      <w:r w:rsidR="006243D2" w:rsidRPr="00FE664E">
        <w:rPr>
          <w:b w:val="0"/>
          <w:bCs/>
          <w:sz w:val="24"/>
          <w:szCs w:val="24"/>
        </w:rPr>
        <w:t>.) számú Társulási Tanácsi határozat</w:t>
      </w:r>
    </w:p>
    <w:p w14:paraId="018C7170" w14:textId="77777777" w:rsidR="006243D2" w:rsidRPr="00FE664E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03E879E2" w14:textId="77777777" w:rsidR="006243D2" w:rsidRPr="006243D2" w:rsidRDefault="006243D2" w:rsidP="006243D2">
      <w:pPr>
        <w:pStyle w:val="Listaszerbekezds"/>
        <w:numPr>
          <w:ilvl w:val="2"/>
          <w:numId w:val="1"/>
        </w:numPr>
        <w:ind w:left="28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Az intézmény és azok tagintézményei, telephelyei:</w:t>
      </w:r>
    </w:p>
    <w:p w14:paraId="08987C51" w14:textId="77777777" w:rsidR="006243D2" w:rsidRPr="006243D2" w:rsidRDefault="006243D2" w:rsidP="006243D2">
      <w:pPr>
        <w:jc w:val="both"/>
        <w:rPr>
          <w:rFonts w:eastAsia="Calibri" w:cs="Calibri"/>
          <w:b/>
          <w:lang w:val="hu-HU"/>
        </w:rPr>
      </w:pPr>
    </w:p>
    <w:p w14:paraId="5CE5EAA7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 xml:space="preserve">Marcali Óvodai Központ, </w:t>
      </w:r>
    </w:p>
    <w:p w14:paraId="7B67DE37" w14:textId="77777777" w:rsidR="006243D2" w:rsidRPr="006243D2" w:rsidRDefault="006243D2" w:rsidP="006243D2">
      <w:pPr>
        <w:ind w:left="708" w:firstLine="324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lang w:val="hu-HU"/>
        </w:rPr>
        <w:t>Marcali Óvodai Központ (Tündérliget Óvoda)</w:t>
      </w:r>
    </w:p>
    <w:p w14:paraId="5AC4D652" w14:textId="77777777" w:rsidR="006243D2" w:rsidRPr="006243D2" w:rsidRDefault="006243D2" w:rsidP="006243D2">
      <w:pPr>
        <w:ind w:left="324" w:firstLine="708"/>
        <w:jc w:val="both"/>
        <w:rPr>
          <w:rFonts w:eastAsia="Calibri" w:cs="Calibri"/>
          <w:lang w:val="hu-HU"/>
        </w:rPr>
      </w:pPr>
      <w:r w:rsidRPr="006243D2">
        <w:rPr>
          <w:rFonts w:eastAsia="Calibri" w:cs="Calibri"/>
          <w:b/>
          <w:lang w:val="hu-HU"/>
        </w:rPr>
        <w:t xml:space="preserve">Székhelye: </w:t>
      </w:r>
      <w:r w:rsidRPr="006243D2">
        <w:rPr>
          <w:rFonts w:eastAsia="Calibri" w:cs="Calibri"/>
          <w:lang w:val="hu-HU"/>
        </w:rPr>
        <w:t>8700 Marcali, Posta köz 3.</w:t>
      </w:r>
    </w:p>
    <w:p w14:paraId="4C5EE8D2" w14:textId="77777777" w:rsidR="006243D2" w:rsidRPr="006243D2" w:rsidRDefault="006243D2" w:rsidP="006243D2">
      <w:pPr>
        <w:jc w:val="both"/>
        <w:rPr>
          <w:rFonts w:eastAsia="Calibri" w:cs="Calibri"/>
          <w:lang w:val="hu-HU"/>
        </w:rPr>
      </w:pPr>
    </w:p>
    <w:p w14:paraId="7016A2BE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lang w:val="hu-HU"/>
        </w:rPr>
      </w:pPr>
      <w:r w:rsidRPr="006243D2">
        <w:rPr>
          <w:rFonts w:eastAsia="Calibri" w:cs="Calibri"/>
          <w:b/>
          <w:lang w:val="hu-HU"/>
        </w:rPr>
        <w:t>Telephelyei:</w:t>
      </w:r>
    </w:p>
    <w:p w14:paraId="2F6E46CA" w14:textId="77777777" w:rsidR="006243D2" w:rsidRPr="006243D2" w:rsidRDefault="006243D2" w:rsidP="006243D2">
      <w:pPr>
        <w:ind w:left="1134" w:firstLine="1"/>
        <w:jc w:val="both"/>
        <w:rPr>
          <w:rFonts w:eastAsia="Calibri" w:cs="Calibri"/>
          <w:b/>
          <w:lang w:val="hu-HU"/>
        </w:rPr>
      </w:pPr>
    </w:p>
    <w:p w14:paraId="349E7F49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Park Utcai Óvoda (Mesepark Óvoda) – Marcali, Park u. 13.</w:t>
      </w:r>
    </w:p>
    <w:p w14:paraId="3F85ED6F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Katona József Utcai Óvoda (Bóbita Óvoda) – Marcali, Katona J. u. 1.</w:t>
      </w:r>
    </w:p>
    <w:p w14:paraId="0FF293F8" w14:textId="77777777" w:rsidR="006243D2" w:rsidRP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 xml:space="preserve">Táncsics Mihály Utcai Óvoda (Gombácska Óvoda) – Marcali, Táncsics </w:t>
      </w:r>
    </w:p>
    <w:p w14:paraId="68233FFF" w14:textId="77777777" w:rsidR="006243D2" w:rsidRDefault="006243D2" w:rsidP="006243D2">
      <w:pPr>
        <w:pStyle w:val="Cm"/>
        <w:ind w:left="1134" w:firstLine="708"/>
        <w:jc w:val="both"/>
        <w:rPr>
          <w:b w:val="0"/>
          <w:bCs/>
          <w:sz w:val="24"/>
          <w:szCs w:val="24"/>
        </w:rPr>
      </w:pPr>
      <w:r w:rsidRPr="006243D2">
        <w:rPr>
          <w:b w:val="0"/>
          <w:bCs/>
          <w:sz w:val="24"/>
          <w:szCs w:val="24"/>
        </w:rPr>
        <w:t>M. u. 59.</w:t>
      </w:r>
    </w:p>
    <w:p w14:paraId="22E950D3" w14:textId="77777777" w:rsidR="006243D2" w:rsidRPr="006243D2" w:rsidRDefault="006243D2" w:rsidP="006243D2">
      <w:pPr>
        <w:pStyle w:val="Cm"/>
        <w:jc w:val="both"/>
        <w:rPr>
          <w:b w:val="0"/>
          <w:bCs/>
          <w:sz w:val="24"/>
          <w:szCs w:val="24"/>
        </w:rPr>
      </w:pPr>
    </w:p>
    <w:p w14:paraId="6BCE7ADA" w14:textId="77777777" w:rsidR="006243D2" w:rsidRPr="006243D2" w:rsidRDefault="006243D2" w:rsidP="006243D2">
      <w:pPr>
        <w:tabs>
          <w:tab w:val="left" w:pos="5940"/>
        </w:tabs>
        <w:ind w:left="1843" w:firstLine="1"/>
        <w:jc w:val="both"/>
        <w:rPr>
          <w:rFonts w:eastAsia="Calibri" w:cs="Calibri"/>
          <w:b/>
          <w:szCs w:val="24"/>
          <w:lang w:val="hu-HU"/>
        </w:rPr>
      </w:pPr>
      <w:r w:rsidRPr="006243D2">
        <w:rPr>
          <w:rFonts w:eastAsia="Calibri" w:cs="Calibri"/>
          <w:b/>
          <w:szCs w:val="24"/>
          <w:lang w:val="hu-HU"/>
        </w:rPr>
        <w:t>Tagintézménye:</w:t>
      </w:r>
    </w:p>
    <w:p w14:paraId="6B4BF2FB" w14:textId="77777777" w:rsidR="006243D2" w:rsidRPr="006243D2" w:rsidRDefault="006243D2" w:rsidP="006243D2">
      <w:pPr>
        <w:pStyle w:val="Cm"/>
        <w:jc w:val="both"/>
        <w:rPr>
          <w:b w:val="0"/>
          <w:sz w:val="24"/>
          <w:szCs w:val="24"/>
        </w:rPr>
      </w:pPr>
    </w:p>
    <w:p w14:paraId="5BB575B4" w14:textId="006EF376" w:rsidR="006243D2" w:rsidRPr="006243D2" w:rsidRDefault="006243D2" w:rsidP="006243D2">
      <w:pPr>
        <w:pStyle w:val="Cm"/>
        <w:numPr>
          <w:ilvl w:val="0"/>
          <w:numId w:val="5"/>
        </w:numPr>
        <w:jc w:val="both"/>
        <w:rPr>
          <w:b w:val="0"/>
          <w:sz w:val="24"/>
          <w:szCs w:val="24"/>
        </w:rPr>
      </w:pPr>
      <w:r w:rsidRPr="006243D2">
        <w:rPr>
          <w:b w:val="0"/>
          <w:sz w:val="24"/>
          <w:szCs w:val="24"/>
        </w:rPr>
        <w:t>Nap</w:t>
      </w:r>
      <w:r w:rsidR="00607B2B">
        <w:rPr>
          <w:b w:val="0"/>
          <w:sz w:val="24"/>
          <w:szCs w:val="24"/>
        </w:rPr>
        <w:t>raforgó</w:t>
      </w:r>
      <w:r w:rsidRPr="006243D2">
        <w:rPr>
          <w:b w:val="0"/>
          <w:sz w:val="24"/>
          <w:szCs w:val="24"/>
        </w:rPr>
        <w:t xml:space="preserve"> Óvoda</w:t>
      </w:r>
    </w:p>
    <w:p w14:paraId="5B71513B" w14:textId="77777777" w:rsidR="006243D2" w:rsidRPr="002E0E7C" w:rsidRDefault="006243D2" w:rsidP="006243D2">
      <w:pPr>
        <w:pStyle w:val="Cm"/>
        <w:ind w:left="1843" w:firstLine="281"/>
        <w:jc w:val="both"/>
        <w:rPr>
          <w:b w:val="0"/>
          <w:sz w:val="24"/>
          <w:szCs w:val="24"/>
        </w:rPr>
      </w:pPr>
      <w:r w:rsidRPr="002E0E7C">
        <w:rPr>
          <w:b w:val="0"/>
          <w:sz w:val="24"/>
          <w:szCs w:val="24"/>
        </w:rPr>
        <w:t>Székhelye: 8738 Nemesvid, Templom u. 5-7.</w:t>
      </w:r>
    </w:p>
    <w:p w14:paraId="25463248" w14:textId="77777777" w:rsidR="006243D2" w:rsidRPr="006243D2" w:rsidRDefault="006243D2" w:rsidP="006243D2">
      <w:pPr>
        <w:pStyle w:val="Cm"/>
        <w:ind w:left="1843"/>
        <w:jc w:val="both"/>
        <w:rPr>
          <w:b w:val="0"/>
          <w:sz w:val="24"/>
          <w:szCs w:val="24"/>
        </w:rPr>
      </w:pPr>
    </w:p>
    <w:p w14:paraId="1103B293" w14:textId="7EECAEF7" w:rsidR="006243D2" w:rsidRPr="006243D2" w:rsidRDefault="006243D2" w:rsidP="006243D2">
      <w:pPr>
        <w:numPr>
          <w:ilvl w:val="0"/>
          <w:numId w:val="5"/>
        </w:numPr>
        <w:jc w:val="both"/>
        <w:rPr>
          <w:rFonts w:eastAsia="Calibri" w:cs="Calibri"/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 xml:space="preserve">Csillagvirág </w:t>
      </w:r>
      <w:del w:id="1" w:author="Balázs Bereczk" w:date="2022-11-11T11:14:00Z">
        <w:r w:rsidRPr="006243D2" w:rsidDel="00CF3421">
          <w:rPr>
            <w:rFonts w:eastAsia="Calibri" w:cs="Calibri"/>
            <w:szCs w:val="24"/>
            <w:lang w:val="hu-HU"/>
          </w:rPr>
          <w:delText>Művészeti Modell</w:delText>
        </w:r>
      </w:del>
      <w:ins w:id="2" w:author="Balázs Bereczk" w:date="2022-11-11T11:14:00Z">
        <w:r w:rsidR="00CF3421">
          <w:rPr>
            <w:rFonts w:eastAsia="Calibri" w:cs="Calibri"/>
            <w:szCs w:val="24"/>
            <w:lang w:val="hu-HU"/>
          </w:rPr>
          <w:t>Ó</w:t>
        </w:r>
      </w:ins>
      <w:del w:id="3" w:author="Balázs Bereczk" w:date="2022-11-11T11:14:00Z">
        <w:r w:rsidRPr="006243D2" w:rsidDel="00CF3421">
          <w:rPr>
            <w:rFonts w:eastAsia="Calibri" w:cs="Calibri"/>
            <w:szCs w:val="24"/>
            <w:lang w:val="hu-HU"/>
          </w:rPr>
          <w:delText>ó</w:delText>
        </w:r>
      </w:del>
      <w:r w:rsidRPr="006243D2">
        <w:rPr>
          <w:rFonts w:eastAsia="Calibri" w:cs="Calibri"/>
          <w:szCs w:val="24"/>
          <w:lang w:val="hu-HU"/>
        </w:rPr>
        <w:t>voda</w:t>
      </w:r>
    </w:p>
    <w:p w14:paraId="55E670A4" w14:textId="77777777" w:rsidR="006243D2" w:rsidRPr="006243D2" w:rsidRDefault="006243D2" w:rsidP="006243D2">
      <w:pPr>
        <w:rPr>
          <w:szCs w:val="24"/>
          <w:lang w:val="hu-HU"/>
        </w:rPr>
      </w:pPr>
      <w:r w:rsidRPr="006243D2">
        <w:rPr>
          <w:rFonts w:eastAsia="Calibri" w:cs="Calibri"/>
          <w:szCs w:val="24"/>
          <w:lang w:val="hu-HU"/>
        </w:rPr>
        <w:t xml:space="preserve"> </w:t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ab/>
      </w:r>
      <w:r w:rsidRPr="006243D2">
        <w:rPr>
          <w:szCs w:val="24"/>
          <w:lang w:val="hu-HU"/>
        </w:rPr>
        <w:tab/>
      </w:r>
      <w:r w:rsidRPr="006243D2">
        <w:rPr>
          <w:rFonts w:eastAsia="Calibri" w:cs="Calibri"/>
          <w:szCs w:val="24"/>
          <w:lang w:val="hu-HU"/>
        </w:rPr>
        <w:t>Székhelye: 8647 Balatonmáriafürdő, Keszeg u. 16.</w:t>
      </w:r>
    </w:p>
    <w:p w14:paraId="047C291C" w14:textId="77777777" w:rsidR="006243D2" w:rsidRDefault="006243D2" w:rsidP="006243D2">
      <w:pPr>
        <w:rPr>
          <w:szCs w:val="24"/>
        </w:rPr>
      </w:pPr>
    </w:p>
    <w:p w14:paraId="2A41CF5F" w14:textId="3B7E99E9" w:rsidR="006243D2" w:rsidRDefault="006243D2" w:rsidP="006243D2">
      <w:pPr>
        <w:pStyle w:val="Listaszerbekezds"/>
        <w:numPr>
          <w:ilvl w:val="0"/>
          <w:numId w:val="5"/>
        </w:numPr>
        <w:rPr>
          <w:szCs w:val="24"/>
          <w:lang w:val="hu-HU"/>
        </w:rPr>
      </w:pPr>
      <w:r>
        <w:rPr>
          <w:szCs w:val="24"/>
          <w:lang w:val="hu-HU"/>
        </w:rPr>
        <w:t>S</w:t>
      </w:r>
      <w:r w:rsidR="00607B2B">
        <w:rPr>
          <w:szCs w:val="24"/>
          <w:lang w:val="hu-HU"/>
        </w:rPr>
        <w:t>zedervirág</w:t>
      </w:r>
      <w:r>
        <w:rPr>
          <w:szCs w:val="24"/>
          <w:lang w:val="hu-HU"/>
        </w:rPr>
        <w:t xml:space="preserve"> Óvoda</w:t>
      </w:r>
    </w:p>
    <w:p w14:paraId="39BD2BD4" w14:textId="77777777" w:rsidR="006243D2" w:rsidRDefault="006243D2" w:rsidP="006243D2">
      <w:pPr>
        <w:pStyle w:val="Listaszerbekezds"/>
        <w:ind w:left="2203"/>
        <w:rPr>
          <w:szCs w:val="24"/>
          <w:lang w:val="hu-HU"/>
        </w:rPr>
      </w:pPr>
      <w:r>
        <w:rPr>
          <w:szCs w:val="24"/>
          <w:lang w:val="hu-HU"/>
        </w:rPr>
        <w:t>Székhelye: 8732 Sávoly, Kossuth u. 5.</w:t>
      </w:r>
    </w:p>
    <w:p w14:paraId="29474653" w14:textId="77777777" w:rsidR="006243D2" w:rsidRDefault="006243D2" w:rsidP="006243D2">
      <w:pPr>
        <w:rPr>
          <w:szCs w:val="24"/>
          <w:lang w:val="hu-HU"/>
        </w:rPr>
      </w:pPr>
    </w:p>
    <w:p w14:paraId="2E619D9E" w14:textId="77777777" w:rsidR="006243D2" w:rsidRPr="001238A4" w:rsidRDefault="006243D2" w:rsidP="006243D2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>Jogszabályban meghatározott közfeladata:</w:t>
      </w:r>
    </w:p>
    <w:p w14:paraId="71E88A77" w14:textId="77777777" w:rsidR="006243D2" w:rsidRPr="001238A4" w:rsidRDefault="006243D2" w:rsidP="006243D2">
      <w:pPr>
        <w:autoSpaceDE w:val="0"/>
        <w:autoSpaceDN w:val="0"/>
        <w:adjustRightInd w:val="0"/>
        <w:ind w:left="360"/>
        <w:jc w:val="both"/>
        <w:rPr>
          <w:rFonts w:eastAsia="Calibri" w:cs="Calibri"/>
          <w:b/>
          <w:lang w:val="hu-HU"/>
        </w:rPr>
      </w:pPr>
    </w:p>
    <w:p w14:paraId="0114EFCB" w14:textId="55EA9C58" w:rsidR="006243D2" w:rsidRPr="004A3D65" w:rsidRDefault="002E0E7C" w:rsidP="006243D2">
      <w:pPr>
        <w:rPr>
          <w:szCs w:val="24"/>
          <w:vertAlign w:val="superscript"/>
          <w:lang w:val="hu-HU"/>
        </w:rPr>
      </w:pPr>
      <w:bookmarkStart w:id="4" w:name="_Hlk499627573"/>
      <w:bookmarkStart w:id="5" w:name="_Hlk79064894"/>
      <w:r w:rsidRPr="00B53D28">
        <w:rPr>
          <w:rFonts w:ascii="Cambria" w:hAnsi="Cambria"/>
          <w:sz w:val="22"/>
        </w:rPr>
        <w:t xml:space="preserve">Az </w:t>
      </w:r>
      <w:proofErr w:type="spellStart"/>
      <w:r w:rsidRPr="00B53D28">
        <w:rPr>
          <w:rFonts w:ascii="Cambria" w:hAnsi="Cambria"/>
          <w:sz w:val="22"/>
        </w:rPr>
        <w:t>alapfokú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óvodai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nevelésről</w:t>
      </w:r>
      <w:proofErr w:type="spellEnd"/>
      <w:r>
        <w:rPr>
          <w:rFonts w:ascii="Cambria" w:hAnsi="Cambria"/>
          <w:sz w:val="22"/>
        </w:rPr>
        <w:t xml:space="preserve"> </w:t>
      </w:r>
      <w:r w:rsidRPr="00B53D28">
        <w:rPr>
          <w:rFonts w:ascii="Cambria" w:hAnsi="Cambria"/>
          <w:sz w:val="22"/>
        </w:rPr>
        <w:t xml:space="preserve">mint </w:t>
      </w:r>
      <w:proofErr w:type="spellStart"/>
      <w:r w:rsidRPr="00B53D28">
        <w:rPr>
          <w:rFonts w:ascii="Cambria" w:hAnsi="Cambria"/>
          <w:sz w:val="22"/>
        </w:rPr>
        <w:t>kötelezően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ellátandó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önkormányzati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feladatról</w:t>
      </w:r>
      <w:proofErr w:type="spellEnd"/>
      <w:r w:rsidRPr="00B53D28">
        <w:rPr>
          <w:rFonts w:ascii="Cambria" w:hAnsi="Cambria"/>
          <w:sz w:val="22"/>
        </w:rPr>
        <w:t xml:space="preserve"> – </w:t>
      </w:r>
      <w:proofErr w:type="spellStart"/>
      <w:r w:rsidRPr="00B53D28">
        <w:rPr>
          <w:rFonts w:ascii="Cambria" w:hAnsi="Cambria"/>
          <w:sz w:val="22"/>
        </w:rPr>
        <w:t>történő</w:t>
      </w:r>
      <w:proofErr w:type="spellEnd"/>
      <w:r w:rsidRPr="00B53D28">
        <w:rPr>
          <w:rFonts w:ascii="Cambria" w:hAnsi="Cambria"/>
          <w:sz w:val="22"/>
        </w:rPr>
        <w:t xml:space="preserve"> </w:t>
      </w:r>
      <w:proofErr w:type="spellStart"/>
      <w:r w:rsidRPr="00B53D28">
        <w:rPr>
          <w:rFonts w:ascii="Cambria" w:hAnsi="Cambria"/>
          <w:sz w:val="22"/>
        </w:rPr>
        <w:t>gondoskodás</w:t>
      </w:r>
      <w:bookmarkEnd w:id="4"/>
      <w:proofErr w:type="spellEnd"/>
      <w:r w:rsidRPr="001238A4" w:rsidDel="002E0E7C">
        <w:rPr>
          <w:rFonts w:eastAsia="Calibri" w:cs="Calibri"/>
          <w:lang w:val="hu-HU"/>
        </w:rPr>
        <w:t xml:space="preserve"> </w:t>
      </w:r>
      <w:bookmarkEnd w:id="5"/>
    </w:p>
    <w:p w14:paraId="1B3FFC44" w14:textId="77777777" w:rsidR="001238A4" w:rsidRPr="001238A4" w:rsidRDefault="001238A4" w:rsidP="001238A4">
      <w:pPr>
        <w:pStyle w:val="Listaszerbekezds"/>
        <w:numPr>
          <w:ilvl w:val="2"/>
          <w:numId w:val="1"/>
        </w:numPr>
        <w:autoSpaceDE w:val="0"/>
        <w:autoSpaceDN w:val="0"/>
        <w:adjustRightInd w:val="0"/>
        <w:ind w:left="284"/>
        <w:jc w:val="both"/>
        <w:rPr>
          <w:rFonts w:eastAsia="Calibri" w:cs="Calibri"/>
          <w:b/>
          <w:lang w:val="hu-HU"/>
        </w:rPr>
      </w:pPr>
      <w:r w:rsidRPr="001238A4">
        <w:rPr>
          <w:rFonts w:eastAsia="Calibri" w:cs="Calibri"/>
          <w:b/>
          <w:lang w:val="hu-HU"/>
        </w:rPr>
        <w:t xml:space="preserve">Működési köre: </w:t>
      </w:r>
    </w:p>
    <w:p w14:paraId="00BD750E" w14:textId="77777777" w:rsidR="001238A4" w:rsidRPr="001238A4" w:rsidRDefault="001238A4" w:rsidP="001238A4">
      <w:pPr>
        <w:autoSpaceDE w:val="0"/>
        <w:autoSpaceDN w:val="0"/>
        <w:adjustRightInd w:val="0"/>
        <w:jc w:val="both"/>
        <w:rPr>
          <w:rFonts w:eastAsia="Calibri" w:cs="Calibri"/>
          <w:b/>
          <w:lang w:val="hu-HU"/>
        </w:rPr>
      </w:pPr>
    </w:p>
    <w:p w14:paraId="7F404979" w14:textId="77777777" w:rsidR="002E0E7C" w:rsidRPr="002E0E7C" w:rsidRDefault="002E0E7C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lang w:val="hu-HU"/>
        </w:rPr>
      </w:pPr>
      <w:r w:rsidRPr="002E0E7C">
        <w:rPr>
          <w:rFonts w:eastAsia="Calibri" w:cs="Calibri"/>
          <w:lang w:val="hu-HU"/>
        </w:rPr>
        <w:t xml:space="preserve">Az intézmény a kötelező </w:t>
      </w:r>
      <w:proofErr w:type="spellStart"/>
      <w:r w:rsidRPr="002E0E7C">
        <w:rPr>
          <w:rFonts w:eastAsia="Calibri" w:cs="Calibri"/>
          <w:lang w:val="hu-HU"/>
        </w:rPr>
        <w:t>beóvodáztatási</w:t>
      </w:r>
      <w:proofErr w:type="spellEnd"/>
      <w:r w:rsidRPr="002E0E7C">
        <w:rPr>
          <w:rFonts w:eastAsia="Calibri" w:cs="Calibri"/>
          <w:lang w:val="hu-HU"/>
        </w:rPr>
        <w:t xml:space="preserve"> területről (a fenntartó önkormányzatok közigazgatási területéről), továbbá szabad kapacitása terhére az ország egész területéről biztosít felvételt az óvodás gyermekek részére.</w:t>
      </w:r>
    </w:p>
    <w:p w14:paraId="0019FAFB" w14:textId="74EE9E0E" w:rsidR="0049735A" w:rsidRPr="004A3D65" w:rsidRDefault="0049735A" w:rsidP="002E0E7C">
      <w:pPr>
        <w:autoSpaceDE w:val="0"/>
        <w:autoSpaceDN w:val="0"/>
        <w:adjustRightInd w:val="0"/>
        <w:ind w:left="709"/>
        <w:jc w:val="both"/>
        <w:rPr>
          <w:rFonts w:eastAsia="Calibri" w:cs="Calibri"/>
          <w:b/>
          <w:vertAlign w:val="superscript"/>
          <w:lang w:val="hu-HU"/>
        </w:rPr>
      </w:pPr>
    </w:p>
    <w:p w14:paraId="6D074378" w14:textId="0B9A7E50" w:rsidR="006243D2" w:rsidRDefault="006243D2" w:rsidP="006243D2">
      <w:pPr>
        <w:rPr>
          <w:szCs w:val="24"/>
          <w:lang w:val="hu-HU"/>
        </w:rPr>
      </w:pPr>
    </w:p>
    <w:p w14:paraId="12610454" w14:textId="0A0ABF0A" w:rsidR="002252E0" w:rsidRPr="004A3D65" w:rsidRDefault="002252E0" w:rsidP="009E453E">
      <w:pPr>
        <w:rPr>
          <w:szCs w:val="24"/>
          <w:vertAlign w:val="subscript"/>
          <w:lang w:val="hu-HU"/>
        </w:rPr>
      </w:pPr>
    </w:p>
    <w:sectPr w:rsidR="002252E0" w:rsidRPr="004A3D65" w:rsidSect="00475AB4">
      <w:footerReference w:type="default" r:id="rId7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628F4" w14:textId="77777777" w:rsidR="009C6600" w:rsidRDefault="009C6600" w:rsidP="006243D2">
      <w:r>
        <w:separator/>
      </w:r>
    </w:p>
  </w:endnote>
  <w:endnote w:type="continuationSeparator" w:id="0">
    <w:p w14:paraId="098DFCAB" w14:textId="77777777" w:rsidR="009C6600" w:rsidRDefault="009C6600" w:rsidP="0062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52865"/>
      <w:docPartObj>
        <w:docPartGallery w:val="Page Numbers (Bottom of Page)"/>
        <w:docPartUnique/>
      </w:docPartObj>
    </w:sdtPr>
    <w:sdtContent>
      <w:p w14:paraId="0DDA5AAA" w14:textId="77777777" w:rsidR="001238A4" w:rsidRDefault="00FC154C">
        <w:pPr>
          <w:pStyle w:val="ll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E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FABF1D2" w14:textId="5A66BF4B" w:rsidR="008B1E7E" w:rsidRDefault="008B1E7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50517" w14:textId="77777777" w:rsidR="009C6600" w:rsidRDefault="009C6600" w:rsidP="006243D2">
      <w:r>
        <w:separator/>
      </w:r>
    </w:p>
  </w:footnote>
  <w:footnote w:type="continuationSeparator" w:id="0">
    <w:p w14:paraId="101DE761" w14:textId="77777777" w:rsidR="009C6600" w:rsidRDefault="009C6600" w:rsidP="00624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0209E6"/>
    <w:multiLevelType w:val="multilevel"/>
    <w:tmpl w:val="FF589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ascii="Times New Roman" w:hAnsi="Times New Roman" w:cs="Times New Roman" w:hint="default"/>
        <w:b/>
      </w:rPr>
    </w:lvl>
  </w:abstractNum>
  <w:abstractNum w:abstractNumId="3" w15:restartNumberingAfterBreak="0">
    <w:nsid w:val="3A790430"/>
    <w:multiLevelType w:val="hybridMultilevel"/>
    <w:tmpl w:val="088060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247C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D676F5B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5B06C7"/>
    <w:multiLevelType w:val="hybridMultilevel"/>
    <w:tmpl w:val="4D4E2188"/>
    <w:lvl w:ilvl="0" w:tplc="D49A90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751166DE"/>
    <w:multiLevelType w:val="hybridMultilevel"/>
    <w:tmpl w:val="2D98A9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400352">
    <w:abstractNumId w:val="3"/>
  </w:num>
  <w:num w:numId="2" w16cid:durableId="2010059786">
    <w:abstractNumId w:val="0"/>
  </w:num>
  <w:num w:numId="3" w16cid:durableId="361055946">
    <w:abstractNumId w:val="5"/>
  </w:num>
  <w:num w:numId="4" w16cid:durableId="440494487">
    <w:abstractNumId w:val="2"/>
  </w:num>
  <w:num w:numId="5" w16cid:durableId="1145587003">
    <w:abstractNumId w:val="4"/>
  </w:num>
  <w:num w:numId="6" w16cid:durableId="3422445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lázs Bereczk">
    <w15:presenceInfo w15:providerId="Windows Live" w15:userId="25a0dcd67d6e943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F59"/>
    <w:rsid w:val="00017984"/>
    <w:rsid w:val="000F793F"/>
    <w:rsid w:val="001238A4"/>
    <w:rsid w:val="002252E0"/>
    <w:rsid w:val="002353B6"/>
    <w:rsid w:val="00242F5C"/>
    <w:rsid w:val="002763D4"/>
    <w:rsid w:val="002E0E7C"/>
    <w:rsid w:val="00321EC6"/>
    <w:rsid w:val="00475AB4"/>
    <w:rsid w:val="0049735A"/>
    <w:rsid w:val="004A3D65"/>
    <w:rsid w:val="00533354"/>
    <w:rsid w:val="00561585"/>
    <w:rsid w:val="005C3F5C"/>
    <w:rsid w:val="005C7A1B"/>
    <w:rsid w:val="0060398B"/>
    <w:rsid w:val="00607B2B"/>
    <w:rsid w:val="006243D2"/>
    <w:rsid w:val="006C1134"/>
    <w:rsid w:val="006E6F59"/>
    <w:rsid w:val="00713260"/>
    <w:rsid w:val="008076C5"/>
    <w:rsid w:val="008B1E7E"/>
    <w:rsid w:val="009B57A8"/>
    <w:rsid w:val="009C6600"/>
    <w:rsid w:val="009E453E"/>
    <w:rsid w:val="00A04B1B"/>
    <w:rsid w:val="00A241BA"/>
    <w:rsid w:val="00A47536"/>
    <w:rsid w:val="00B03EE1"/>
    <w:rsid w:val="00B54029"/>
    <w:rsid w:val="00BA41C9"/>
    <w:rsid w:val="00BC1444"/>
    <w:rsid w:val="00CC7EA7"/>
    <w:rsid w:val="00CE41FC"/>
    <w:rsid w:val="00CF3421"/>
    <w:rsid w:val="00D07B1D"/>
    <w:rsid w:val="00DC4757"/>
    <w:rsid w:val="00E112E1"/>
    <w:rsid w:val="00E4727E"/>
    <w:rsid w:val="00F15FF4"/>
    <w:rsid w:val="00FB1ECD"/>
    <w:rsid w:val="00FC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E0BEC"/>
  <w15:docId w15:val="{3C6D7521-53D4-41E2-8B7C-9361B358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353B6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6E6F59"/>
    <w:pPr>
      <w:tabs>
        <w:tab w:val="center" w:pos="4536"/>
        <w:tab w:val="right" w:pos="9072"/>
      </w:tabs>
    </w:pPr>
    <w:rPr>
      <w:rFonts w:eastAsia="Times New Roman" w:cs="Times New Roman"/>
      <w:sz w:val="20"/>
      <w:szCs w:val="20"/>
      <w:lang w:val="hu-HU" w:eastAsia="hu-HU"/>
    </w:rPr>
  </w:style>
  <w:style w:type="character" w:customStyle="1" w:styleId="lfejChar">
    <w:name w:val="Élőfej Char"/>
    <w:basedOn w:val="Bekezdsalapbettpusa"/>
    <w:link w:val="lfej"/>
    <w:rsid w:val="006E6F59"/>
    <w:rPr>
      <w:rFonts w:eastAsia="Times New Roman" w:cs="Times New Roman"/>
      <w:sz w:val="20"/>
      <w:szCs w:val="20"/>
      <w:lang w:eastAsia="hu-HU"/>
    </w:rPr>
  </w:style>
  <w:style w:type="paragraph" w:styleId="Cm">
    <w:name w:val="Title"/>
    <w:aliases w:val="Char Char,Char, Char Char, Char"/>
    <w:basedOn w:val="Norml"/>
    <w:link w:val="CmChar"/>
    <w:qFormat/>
    <w:rsid w:val="006E6F59"/>
    <w:pPr>
      <w:jc w:val="center"/>
    </w:pPr>
    <w:rPr>
      <w:rFonts w:eastAsia="Times New Roman" w:cs="Times New Roman"/>
      <w:b/>
      <w:sz w:val="28"/>
      <w:szCs w:val="20"/>
      <w:lang w:val="hu-HU" w:eastAsia="hu-HU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6E6F59"/>
    <w:rPr>
      <w:rFonts w:eastAsia="Times New Roman" w:cs="Times New Roman"/>
      <w:b/>
      <w:sz w:val="28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243D2"/>
    <w:rPr>
      <w:rFonts w:eastAsia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243D2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243D2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243D2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1238A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238A4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112E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112E1"/>
    <w:rPr>
      <w:rFonts w:ascii="Tahoma" w:hAnsi="Tahoma" w:cs="Tahoma"/>
      <w:sz w:val="16"/>
      <w:szCs w:val="16"/>
      <w:lang w:val="en-US"/>
    </w:rPr>
  </w:style>
  <w:style w:type="table" w:customStyle="1" w:styleId="Rcsostblzat1">
    <w:name w:val="Rácsos táblázat1"/>
    <w:basedOn w:val="Normltblzat"/>
    <w:next w:val="Rcsostblzat"/>
    <w:uiPriority w:val="59"/>
    <w:rsid w:val="002E0E7C"/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2E0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4A3D6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619</Words>
  <Characters>4273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Balázs Bereczk</cp:lastModifiedBy>
  <cp:revision>5</cp:revision>
  <dcterms:created xsi:type="dcterms:W3CDTF">2021-08-05T12:20:00Z</dcterms:created>
  <dcterms:modified xsi:type="dcterms:W3CDTF">2022-11-11T10:18:00Z</dcterms:modified>
</cp:coreProperties>
</file>