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:rsidR="006E6F59" w:rsidRDefault="006E6F59" w:rsidP="006E6F59">
      <w:pPr>
        <w:rPr>
          <w:lang w:val="hu-HU"/>
        </w:rPr>
      </w:pPr>
    </w:p>
    <w:p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:rsidR="006E6F59" w:rsidRDefault="006E6F59" w:rsidP="006E6F59">
      <w:pPr>
        <w:rPr>
          <w:b/>
          <w:lang w:val="hu-HU"/>
        </w:rPr>
      </w:pPr>
    </w:p>
    <w:p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 xml:space="preserve">. </w:t>
      </w:r>
      <w:proofErr w:type="gramStart"/>
      <w:r w:rsidRPr="00FE664E">
        <w:rPr>
          <w:b w:val="0"/>
          <w:sz w:val="24"/>
          <w:szCs w:val="24"/>
        </w:rPr>
        <w:t>u.</w:t>
      </w:r>
      <w:proofErr w:type="gramEnd"/>
      <w:r w:rsidRPr="00FE664E">
        <w:rPr>
          <w:b w:val="0"/>
          <w:sz w:val="24"/>
          <w:szCs w:val="24"/>
        </w:rPr>
        <w:t xml:space="preserve"> 9.</w:t>
      </w:r>
    </w:p>
    <w:p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</w:r>
      <w:del w:id="0" w:author="Bereczk Balázs" w:date="2018-03-14T14:19:00Z">
        <w:r w:rsidRPr="00085F3F" w:rsidDel="002E0E7C">
          <w:rPr>
            <w:b w:val="0"/>
            <w:sz w:val="24"/>
            <w:szCs w:val="24"/>
          </w:rPr>
          <w:delText xml:space="preserve">szociális </w:delText>
        </w:r>
      </w:del>
      <w:proofErr w:type="gramStart"/>
      <w:r w:rsidRPr="00085F3F">
        <w:rPr>
          <w:b w:val="0"/>
          <w:sz w:val="24"/>
          <w:szCs w:val="24"/>
        </w:rPr>
        <w:t>étkeztetés</w:t>
      </w:r>
      <w:proofErr w:type="gramEnd"/>
      <w:r w:rsidRPr="00085F3F">
        <w:rPr>
          <w:b w:val="0"/>
          <w:sz w:val="24"/>
          <w:szCs w:val="24"/>
        </w:rPr>
        <w:t xml:space="preserve">; házi segítségnyújtás; családsegítés; nappali ellátás; </w:t>
      </w:r>
      <w:r>
        <w:rPr>
          <w:b w:val="0"/>
          <w:sz w:val="24"/>
          <w:szCs w:val="24"/>
        </w:rPr>
        <w:t xml:space="preserve">pszichiátriai betegek közösségi ellátása, </w:t>
      </w:r>
      <w:del w:id="1" w:author="Bereczk Balázs" w:date="2018-03-14T14:19:00Z">
        <w:r w:rsidDel="002E0E7C">
          <w:rPr>
            <w:b w:val="0"/>
            <w:sz w:val="24"/>
            <w:szCs w:val="24"/>
          </w:rPr>
          <w:delText>szenvedélybetegek közösségi ellátása</w:delText>
        </w:r>
      </w:del>
      <w:r w:rsidRPr="00085F3F">
        <w:rPr>
          <w:b w:val="0"/>
          <w:sz w:val="24"/>
          <w:szCs w:val="24"/>
        </w:rPr>
        <w:t>;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</w:r>
      <w:proofErr w:type="spellStart"/>
      <w:proofErr w:type="gramStart"/>
      <w:r w:rsidRPr="00085F3F">
        <w:rPr>
          <w:b w:val="0"/>
          <w:sz w:val="24"/>
          <w:szCs w:val="24"/>
        </w:rPr>
        <w:t>gyermekjóléti</w:t>
      </w:r>
      <w:proofErr w:type="spellEnd"/>
      <w:proofErr w:type="gramEnd"/>
      <w:r w:rsidRPr="00085F3F">
        <w:rPr>
          <w:b w:val="0"/>
          <w:sz w:val="24"/>
          <w:szCs w:val="24"/>
        </w:rPr>
        <w:t xml:space="preserve"> szolgáltatás; </w:t>
      </w:r>
      <w:r w:rsidR="00D07B1D">
        <w:rPr>
          <w:b w:val="0"/>
          <w:sz w:val="24"/>
          <w:szCs w:val="24"/>
        </w:rPr>
        <w:t xml:space="preserve">gyermekek napközbeni ellátása, </w:t>
      </w:r>
      <w:proofErr w:type="spellStart"/>
      <w:r w:rsidR="00D07B1D">
        <w:rPr>
          <w:b w:val="0"/>
          <w:sz w:val="24"/>
          <w:szCs w:val="24"/>
        </w:rPr>
        <w:t>gyermekjóléti</w:t>
      </w:r>
      <w:proofErr w:type="spellEnd"/>
      <w:r w:rsidR="00D07B1D">
        <w:rPr>
          <w:b w:val="0"/>
          <w:sz w:val="24"/>
          <w:szCs w:val="24"/>
        </w:rPr>
        <w:t xml:space="preserve"> központ</w:t>
      </w:r>
    </w:p>
    <w:p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</w:p>
    <w:p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Az </w:t>
      </w:r>
      <w:r w:rsidRPr="00085F3F">
        <w:rPr>
          <w:b w:val="0"/>
          <w:i/>
          <w:sz w:val="24"/>
          <w:szCs w:val="24"/>
        </w:rPr>
        <w:t>egészségügyi ellátások</w:t>
      </w:r>
      <w:r w:rsidRPr="00085F3F">
        <w:rPr>
          <w:b w:val="0"/>
          <w:sz w:val="24"/>
          <w:szCs w:val="24"/>
        </w:rPr>
        <w:t xml:space="preserve"> tekintetében:</w:t>
      </w:r>
    </w:p>
    <w:p w:rsidR="006E6F59" w:rsidRPr="002E0E7C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  <w:r w:rsidRPr="002E0E7C">
        <w:rPr>
          <w:b w:val="0"/>
          <w:sz w:val="24"/>
          <w:szCs w:val="24"/>
        </w:rPr>
        <w:tab/>
      </w:r>
      <w:proofErr w:type="gramStart"/>
      <w:r w:rsidR="00D07B1D" w:rsidRPr="002E0E7C">
        <w:rPr>
          <w:rFonts w:ascii="Cambria" w:hAnsi="Cambria"/>
          <w:b w:val="0"/>
          <w:sz w:val="22"/>
          <w:szCs w:val="22"/>
          <w:rPrChange w:id="2" w:author="Bereczk Balázs" w:date="2018-03-14T14:19:00Z">
            <w:rPr>
              <w:rFonts w:ascii="Cambria" w:hAnsi="Cambria"/>
              <w:sz w:val="22"/>
              <w:szCs w:val="22"/>
            </w:rPr>
          </w:rPrChange>
        </w:rPr>
        <w:t>védőnői</w:t>
      </w:r>
      <w:proofErr w:type="gramEnd"/>
      <w:r w:rsidR="00D07B1D" w:rsidRPr="002E0E7C">
        <w:rPr>
          <w:rFonts w:ascii="Cambria" w:hAnsi="Cambria"/>
          <w:b w:val="0"/>
          <w:sz w:val="22"/>
          <w:szCs w:val="22"/>
          <w:rPrChange w:id="3" w:author="Bereczk Balázs" w:date="2018-03-14T14:19:00Z">
            <w:rPr>
              <w:rFonts w:ascii="Cambria" w:hAnsi="Cambria"/>
              <w:sz w:val="22"/>
              <w:szCs w:val="22"/>
            </w:rPr>
          </w:rPrChange>
        </w:rPr>
        <w:t xml:space="preserve"> ellátás; iskola- egészségügyi ellátás védőnői szolgáltatása</w:t>
      </w:r>
    </w:p>
    <w:p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Szőkedencs, Vése, Varászló önkormányzat közigazgatási területe</w:t>
      </w:r>
    </w:p>
    <w:p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 Szőkedencs, önkormányzat közigazgatási területe</w:t>
      </w:r>
    </w:p>
    <w:p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Szőkedencs,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proofErr w:type="spellStart"/>
      <w:r w:rsidRPr="00BF4FD1">
        <w:rPr>
          <w:rFonts w:ascii="Cambria" w:hAnsi="Cambria"/>
          <w:b w:val="0"/>
          <w:sz w:val="22"/>
          <w:szCs w:val="22"/>
        </w:rPr>
        <w:t>gyermekjóléti</w:t>
      </w:r>
      <w:proofErr w:type="spellEnd"/>
      <w:r w:rsidRPr="00BF4FD1">
        <w:rPr>
          <w:rFonts w:ascii="Cambria" w:hAnsi="Cambria"/>
          <w:b w:val="0"/>
          <w:sz w:val="22"/>
          <w:szCs w:val="22"/>
        </w:rPr>
        <w:t xml:space="preserve"> szolgáltatás: Csákány, Marcali, Nagyszakácsi, Nemesdéd, Nemesvid, Sávoly, Somogysámson, Somogysimonyi, Somogyzsitfa, Szőkedencs, Vése, Varászló önkormányzat közigazgatási területe</w:t>
      </w:r>
    </w:p>
    <w:p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proofErr w:type="spellStart"/>
      <w:proofErr w:type="gramStart"/>
      <w:r w:rsidRPr="00BF4FD1">
        <w:rPr>
          <w:rFonts w:ascii="Cambria" w:hAnsi="Cambria"/>
          <w:b w:val="0"/>
          <w:sz w:val="22"/>
          <w:szCs w:val="22"/>
        </w:rPr>
        <w:t>gyermekjóléti</w:t>
      </w:r>
      <w:proofErr w:type="spellEnd"/>
      <w:r w:rsidRPr="00BF4FD1">
        <w:rPr>
          <w:rFonts w:ascii="Cambria" w:hAnsi="Cambria"/>
          <w:b w:val="0"/>
          <w:sz w:val="22"/>
          <w:szCs w:val="22"/>
        </w:rPr>
        <w:t xml:space="preserve">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  <w:proofErr w:type="gramEnd"/>
    </w:p>
    <w:p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proofErr w:type="gramStart"/>
      <w:r w:rsidRPr="007C4B96">
        <w:rPr>
          <w:b w:val="0"/>
          <w:bCs/>
          <w:sz w:val="24"/>
          <w:szCs w:val="24"/>
        </w:rPr>
        <w:t xml:space="preserve">bölcsődei ellátás: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</w:t>
      </w:r>
      <w:r w:rsidR="00D07B1D" w:rsidRPr="00BF4FD1">
        <w:rPr>
          <w:rFonts w:ascii="Cambria" w:hAnsi="Cambria"/>
          <w:b w:val="0"/>
          <w:sz w:val="22"/>
          <w:szCs w:val="22"/>
        </w:rPr>
        <w:lastRenderedPageBreak/>
        <w:t>Szenyér, Szőkedencs, Tapsony, Táska, Tikos, Varászló, Vése, Vörs önkormányzat közigazgatási területe</w:t>
      </w:r>
      <w:proofErr w:type="gramEnd"/>
    </w:p>
    <w:p w:rsidR="006E6F59" w:rsidRPr="007C4B96" w:rsidDel="002E0E7C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del w:id="4" w:author="Bereczk Balázs" w:date="2018-03-14T14:20:00Z"/>
          <w:b w:val="0"/>
          <w:bCs/>
          <w:sz w:val="24"/>
          <w:szCs w:val="24"/>
        </w:rPr>
      </w:pPr>
    </w:p>
    <w:p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proofErr w:type="gramStart"/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  <w:proofErr w:type="gramEnd"/>
    </w:p>
    <w:p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proofErr w:type="gramStart"/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  <w:proofErr w:type="gramEnd"/>
    </w:p>
    <w:p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védőnői ellátás, iskola egészségügyi ellátás védőnői szolgáltatás (egyedi azonosító:020075): Marcali város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Idősek bentlakásos otthona: Marcali város közigazgatási </w:t>
      </w:r>
      <w:proofErr w:type="gramStart"/>
      <w:r>
        <w:rPr>
          <w:b w:val="0"/>
          <w:bCs/>
          <w:sz w:val="24"/>
          <w:szCs w:val="24"/>
        </w:rPr>
        <w:t>területe</w:t>
      </w:r>
      <w:r w:rsidRPr="007C4B96">
        <w:rPr>
          <w:b w:val="0"/>
          <w:bCs/>
          <w:sz w:val="24"/>
          <w:szCs w:val="24"/>
        </w:rPr>
        <w:t xml:space="preserve"> ,</w:t>
      </w:r>
      <w:proofErr w:type="gramEnd"/>
      <w:r w:rsidRPr="007C4B96">
        <w:rPr>
          <w:b w:val="0"/>
          <w:bCs/>
          <w:sz w:val="24"/>
          <w:szCs w:val="24"/>
        </w:rPr>
        <w:t xml:space="preserve">  </w:t>
      </w:r>
    </w:p>
    <w:p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:rsidR="006E6F59" w:rsidRDefault="006E6F59" w:rsidP="006E6F59">
      <w:pPr>
        <w:rPr>
          <w:b/>
          <w:lang w:val="hu-HU"/>
        </w:rPr>
      </w:pPr>
    </w:p>
    <w:p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Katona József Utcai Óvoda (Bóbita Óvoda) – Marcali, Katona J. </w:t>
      </w:r>
      <w:proofErr w:type="gramStart"/>
      <w:r w:rsidRPr="006243D2">
        <w:rPr>
          <w:b w:val="0"/>
          <w:bCs/>
          <w:sz w:val="24"/>
          <w:szCs w:val="24"/>
        </w:rPr>
        <w:t>u.</w:t>
      </w:r>
      <w:proofErr w:type="gramEnd"/>
      <w:r w:rsidRPr="006243D2">
        <w:rPr>
          <w:b w:val="0"/>
          <w:bCs/>
          <w:sz w:val="24"/>
          <w:szCs w:val="24"/>
        </w:rPr>
        <w:t xml:space="preserve"> 1.</w:t>
      </w:r>
    </w:p>
    <w:p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:rsidR="006243D2" w:rsidRDefault="006243D2" w:rsidP="006243D2">
      <w:pPr>
        <w:pStyle w:val="Cm"/>
        <w:ind w:left="1134" w:firstLine="708"/>
        <w:jc w:val="both"/>
        <w:rPr>
          <w:ins w:id="5" w:author="Bereczk Balázs" w:date="2018-03-14T14:21:00Z"/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:rsidR="002E0E7C" w:rsidRDefault="002E0E7C" w:rsidP="006243D2">
      <w:pPr>
        <w:pStyle w:val="Cm"/>
        <w:ind w:left="1134" w:firstLine="708"/>
        <w:jc w:val="both"/>
        <w:rPr>
          <w:ins w:id="6" w:author="Bereczk Balázs" w:date="2018-03-14T14:21:00Z"/>
          <w:b w:val="0"/>
          <w:bCs/>
          <w:sz w:val="24"/>
          <w:szCs w:val="24"/>
        </w:rPr>
      </w:pPr>
      <w:ins w:id="7" w:author="Bereczk Balázs" w:date="2018-03-14T14:21:00Z">
        <w:r>
          <w:rPr>
            <w:b w:val="0"/>
            <w:bCs/>
            <w:sz w:val="24"/>
            <w:szCs w:val="24"/>
          </w:rPr>
          <w:t>1. sz. Főzőkonyha – 8700 Marcali, Petőfi u. 16.</w:t>
        </w:r>
      </w:ins>
    </w:p>
    <w:p w:rsidR="002E0E7C" w:rsidRDefault="002E0E7C" w:rsidP="006243D2">
      <w:pPr>
        <w:pStyle w:val="Cm"/>
        <w:ind w:left="1134" w:firstLine="708"/>
        <w:jc w:val="both"/>
        <w:rPr>
          <w:ins w:id="8" w:author="Bereczk Balázs" w:date="2018-03-14T14:21:00Z"/>
          <w:b w:val="0"/>
          <w:bCs/>
          <w:sz w:val="24"/>
          <w:szCs w:val="24"/>
        </w:rPr>
      </w:pPr>
      <w:ins w:id="9" w:author="Bereczk Balázs" w:date="2018-03-14T14:21:00Z">
        <w:r>
          <w:rPr>
            <w:b w:val="0"/>
            <w:bCs/>
            <w:sz w:val="24"/>
            <w:szCs w:val="24"/>
          </w:rPr>
          <w:t xml:space="preserve">2. sz. Főzőkonyha – 8700 Marcali, Katona J. </w:t>
        </w:r>
        <w:proofErr w:type="gramStart"/>
        <w:r>
          <w:rPr>
            <w:b w:val="0"/>
            <w:bCs/>
            <w:sz w:val="24"/>
            <w:szCs w:val="24"/>
          </w:rPr>
          <w:t>u.</w:t>
        </w:r>
        <w:proofErr w:type="gramEnd"/>
        <w:r>
          <w:rPr>
            <w:b w:val="0"/>
            <w:bCs/>
            <w:sz w:val="24"/>
            <w:szCs w:val="24"/>
          </w:rPr>
          <w:t xml:space="preserve"> 3.</w:t>
        </w:r>
      </w:ins>
    </w:p>
    <w:p w:rsidR="002E0E7C" w:rsidRDefault="002E0E7C" w:rsidP="006243D2">
      <w:pPr>
        <w:pStyle w:val="Cm"/>
        <w:ind w:left="1134" w:firstLine="708"/>
        <w:jc w:val="both"/>
        <w:rPr>
          <w:ins w:id="10" w:author="Bereczk Balázs" w:date="2018-03-14T14:22:00Z"/>
          <w:b w:val="0"/>
          <w:bCs/>
          <w:sz w:val="24"/>
          <w:szCs w:val="24"/>
        </w:rPr>
      </w:pPr>
      <w:ins w:id="11" w:author="Bereczk Balázs" w:date="2018-03-14T14:21:00Z">
        <w:r>
          <w:rPr>
            <w:b w:val="0"/>
            <w:bCs/>
            <w:sz w:val="24"/>
            <w:szCs w:val="24"/>
          </w:rPr>
          <w:t xml:space="preserve">Gyermekélelmezési Központ </w:t>
        </w:r>
      </w:ins>
      <w:ins w:id="12" w:author="Bereczk Balázs" w:date="2018-03-14T14:22:00Z">
        <w:r>
          <w:rPr>
            <w:b w:val="0"/>
            <w:bCs/>
            <w:sz w:val="24"/>
            <w:szCs w:val="24"/>
          </w:rPr>
          <w:t>–</w:t>
        </w:r>
      </w:ins>
      <w:ins w:id="13" w:author="Bereczk Balázs" w:date="2018-03-14T14:21:00Z">
        <w:r>
          <w:rPr>
            <w:b w:val="0"/>
            <w:bCs/>
            <w:sz w:val="24"/>
            <w:szCs w:val="24"/>
          </w:rPr>
          <w:t xml:space="preserve"> 8700 </w:t>
        </w:r>
      </w:ins>
      <w:ins w:id="14" w:author="Bereczk Balázs" w:date="2018-03-14T14:22:00Z">
        <w:r>
          <w:rPr>
            <w:b w:val="0"/>
            <w:bCs/>
            <w:sz w:val="24"/>
            <w:szCs w:val="24"/>
          </w:rPr>
          <w:t xml:space="preserve">Marcali, </w:t>
        </w:r>
        <w:proofErr w:type="spellStart"/>
        <w:r>
          <w:rPr>
            <w:b w:val="0"/>
            <w:bCs/>
            <w:sz w:val="24"/>
            <w:szCs w:val="24"/>
          </w:rPr>
          <w:t>Marczali</w:t>
        </w:r>
        <w:proofErr w:type="spellEnd"/>
        <w:r>
          <w:rPr>
            <w:b w:val="0"/>
            <w:bCs/>
            <w:sz w:val="24"/>
            <w:szCs w:val="24"/>
          </w:rPr>
          <w:t xml:space="preserve"> Henrik u. 8.</w:t>
        </w:r>
      </w:ins>
    </w:p>
    <w:p w:rsidR="002E0E7C" w:rsidRDefault="002E0E7C" w:rsidP="006243D2">
      <w:pPr>
        <w:pStyle w:val="Cm"/>
        <w:ind w:left="1134" w:firstLine="708"/>
        <w:jc w:val="both"/>
        <w:rPr>
          <w:ins w:id="15" w:author="Bereczk Balázs" w:date="2018-03-14T14:21:00Z"/>
          <w:b w:val="0"/>
          <w:bCs/>
          <w:sz w:val="24"/>
          <w:szCs w:val="24"/>
        </w:rPr>
      </w:pPr>
      <w:ins w:id="16" w:author="Bereczk Balázs" w:date="2018-03-14T14:22:00Z">
        <w:r>
          <w:rPr>
            <w:b w:val="0"/>
            <w:bCs/>
            <w:sz w:val="24"/>
            <w:szCs w:val="24"/>
          </w:rPr>
          <w:t>Mikszáth utcai tálalókonyha – 8700 Marcali, Mikszáth u. 12.</w:t>
        </w:r>
      </w:ins>
    </w:p>
    <w:p w:rsidR="002E0E7C" w:rsidRPr="006243D2" w:rsidRDefault="002E0E7C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</w:p>
    <w:p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Napközi Otthonos Óvoda</w:t>
      </w:r>
    </w:p>
    <w:p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t>Székhelye: 8738 Nemesvid, Templom u. 5-7.</w:t>
      </w:r>
    </w:p>
    <w:p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:rsidR="006243D2" w:rsidRPr="006243D2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>Csillagvirág Művészeti Modellóvoda</w:t>
      </w:r>
    </w:p>
    <w:p w:rsidR="006243D2" w:rsidRPr="006243D2" w:rsidRDefault="006243D2" w:rsidP="006243D2">
      <w:pPr>
        <w:rPr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 </w:t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>Székhelye: 8647 Balatonmáriafürdő, Keszeg u. 16.</w:t>
      </w:r>
    </w:p>
    <w:p w:rsidR="006243D2" w:rsidRDefault="006243D2" w:rsidP="006243D2">
      <w:pPr>
        <w:rPr>
          <w:szCs w:val="24"/>
        </w:rPr>
      </w:pPr>
    </w:p>
    <w:p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Sávolyi Óvoda</w:t>
      </w:r>
    </w:p>
    <w:p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:rsidR="006243D2" w:rsidRDefault="006243D2" w:rsidP="006243D2">
      <w:pPr>
        <w:rPr>
          <w:szCs w:val="24"/>
          <w:lang w:val="hu-HU"/>
        </w:rPr>
      </w:pPr>
    </w:p>
    <w:p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:rsidR="006243D2" w:rsidRPr="001238A4" w:rsidDel="002E0E7C" w:rsidRDefault="002E0E7C" w:rsidP="006243D2">
      <w:pPr>
        <w:autoSpaceDE w:val="0"/>
        <w:autoSpaceDN w:val="0"/>
        <w:adjustRightInd w:val="0"/>
        <w:ind w:left="720"/>
        <w:jc w:val="both"/>
        <w:rPr>
          <w:del w:id="17" w:author="Bereczk Balázs" w:date="2018-03-14T14:23:00Z"/>
          <w:rFonts w:eastAsia="Calibri" w:cs="Calibri"/>
          <w:lang w:val="hu-HU"/>
        </w:rPr>
      </w:pPr>
      <w:bookmarkStart w:id="18" w:name="_Hlk499627573"/>
      <w:proofErr w:type="spellStart"/>
      <w:proofErr w:type="gramStart"/>
      <w:ins w:id="19" w:author="Bereczk Balázs" w:date="2018-03-14T14:23:00Z">
        <w:r w:rsidRPr="00B53D28">
          <w:rPr>
            <w:rFonts w:ascii="Cambria" w:hAnsi="Cambria"/>
            <w:sz w:val="22"/>
          </w:rPr>
          <w:t>Az</w:t>
        </w:r>
        <w:proofErr w:type="spellEnd"/>
        <w:proofErr w:type="gramEnd"/>
        <w:r w:rsidRPr="00B53D28">
          <w:rPr>
            <w:rFonts w:ascii="Cambria" w:hAnsi="Cambria"/>
            <w:sz w:val="22"/>
          </w:rPr>
          <w:t xml:space="preserve"> </w:t>
        </w:r>
        <w:proofErr w:type="spellStart"/>
        <w:r w:rsidRPr="00B53D28">
          <w:rPr>
            <w:rFonts w:ascii="Cambria" w:hAnsi="Cambria"/>
            <w:sz w:val="22"/>
          </w:rPr>
          <w:t>alapfokú</w:t>
        </w:r>
        <w:proofErr w:type="spellEnd"/>
        <w:r w:rsidRPr="00B53D28">
          <w:rPr>
            <w:rFonts w:ascii="Cambria" w:hAnsi="Cambria"/>
            <w:sz w:val="22"/>
          </w:rPr>
          <w:t xml:space="preserve"> </w:t>
        </w:r>
        <w:proofErr w:type="spellStart"/>
        <w:r w:rsidRPr="00B53D28">
          <w:rPr>
            <w:rFonts w:ascii="Cambria" w:hAnsi="Cambria"/>
            <w:sz w:val="22"/>
          </w:rPr>
          <w:t>óvodai</w:t>
        </w:r>
        <w:proofErr w:type="spellEnd"/>
        <w:r w:rsidRPr="00B53D28">
          <w:rPr>
            <w:rFonts w:ascii="Cambria" w:hAnsi="Cambria"/>
            <w:sz w:val="22"/>
          </w:rPr>
          <w:t xml:space="preserve"> </w:t>
        </w:r>
        <w:proofErr w:type="spellStart"/>
        <w:r w:rsidRPr="00B53D28">
          <w:rPr>
            <w:rFonts w:ascii="Cambria" w:hAnsi="Cambria"/>
            <w:sz w:val="22"/>
          </w:rPr>
          <w:t>nevelésről</w:t>
        </w:r>
        <w:proofErr w:type="spellEnd"/>
        <w:r w:rsidRPr="00B53D28">
          <w:rPr>
            <w:rFonts w:ascii="Cambria" w:hAnsi="Cambria"/>
            <w:sz w:val="22"/>
          </w:rPr>
          <w:t xml:space="preserve">, </w:t>
        </w:r>
        <w:proofErr w:type="spellStart"/>
        <w:r w:rsidRPr="00507EBB">
          <w:rPr>
            <w:rFonts w:ascii="Cambria" w:hAnsi="Cambria"/>
            <w:sz w:val="22"/>
          </w:rPr>
          <w:t>intézményi</w:t>
        </w:r>
        <w:proofErr w:type="spellEnd"/>
        <w:r w:rsidRPr="00507EBB">
          <w:rPr>
            <w:rFonts w:ascii="Cambria" w:hAnsi="Cambria"/>
            <w:sz w:val="22"/>
          </w:rPr>
          <w:t xml:space="preserve"> </w:t>
        </w:r>
        <w:proofErr w:type="spellStart"/>
        <w:r w:rsidRPr="00507EBB">
          <w:rPr>
            <w:rFonts w:ascii="Cambria" w:hAnsi="Cambria"/>
            <w:sz w:val="22"/>
          </w:rPr>
          <w:t>és</w:t>
        </w:r>
        <w:proofErr w:type="spellEnd"/>
        <w:r w:rsidRPr="00507EBB">
          <w:rPr>
            <w:rFonts w:ascii="Cambria" w:hAnsi="Cambria"/>
            <w:sz w:val="22"/>
          </w:rPr>
          <w:t xml:space="preserve"> </w:t>
        </w:r>
        <w:proofErr w:type="spellStart"/>
        <w:r w:rsidRPr="00507EBB">
          <w:rPr>
            <w:rFonts w:ascii="Cambria" w:hAnsi="Cambria"/>
            <w:sz w:val="22"/>
          </w:rPr>
          <w:t>intézményen</w:t>
        </w:r>
        <w:proofErr w:type="spellEnd"/>
        <w:r w:rsidRPr="00507EBB">
          <w:rPr>
            <w:rFonts w:ascii="Cambria" w:hAnsi="Cambria"/>
            <w:sz w:val="22"/>
          </w:rPr>
          <w:t xml:space="preserve"> </w:t>
        </w:r>
        <w:proofErr w:type="spellStart"/>
        <w:r w:rsidRPr="00507EBB">
          <w:rPr>
            <w:rFonts w:ascii="Cambria" w:hAnsi="Cambria"/>
            <w:sz w:val="22"/>
          </w:rPr>
          <w:t>kívüli</w:t>
        </w:r>
        <w:proofErr w:type="spellEnd"/>
        <w:r w:rsidRPr="00507EBB">
          <w:rPr>
            <w:rFonts w:ascii="Cambria" w:hAnsi="Cambria"/>
            <w:sz w:val="22"/>
          </w:rPr>
          <w:t xml:space="preserve"> </w:t>
        </w:r>
        <w:proofErr w:type="spellStart"/>
        <w:r w:rsidRPr="00507EBB">
          <w:rPr>
            <w:rFonts w:ascii="Cambria" w:hAnsi="Cambria"/>
            <w:sz w:val="22"/>
          </w:rPr>
          <w:t>gyermekétkeztetésről</w:t>
        </w:r>
        <w:proofErr w:type="spellEnd"/>
        <w:r w:rsidRPr="00507EBB">
          <w:rPr>
            <w:rFonts w:ascii="Cambria" w:hAnsi="Cambria"/>
            <w:sz w:val="22"/>
          </w:rPr>
          <w:t>,</w:t>
        </w:r>
        <w:r>
          <w:rPr>
            <w:rFonts w:ascii="Cambria" w:hAnsi="Cambria"/>
            <w:sz w:val="22"/>
          </w:rPr>
          <w:t xml:space="preserve"> </w:t>
        </w:r>
        <w:proofErr w:type="spellStart"/>
        <w:r w:rsidRPr="002E0E7C">
          <w:rPr>
            <w:rFonts w:ascii="Cambria" w:hAnsi="Cambria"/>
            <w:sz w:val="22"/>
          </w:rPr>
          <w:t>szociális</w:t>
        </w:r>
        <w:proofErr w:type="spellEnd"/>
        <w:r w:rsidRPr="002E0E7C">
          <w:rPr>
            <w:rFonts w:ascii="Cambria" w:hAnsi="Cambria"/>
            <w:sz w:val="22"/>
          </w:rPr>
          <w:t xml:space="preserve"> </w:t>
        </w:r>
        <w:proofErr w:type="spellStart"/>
        <w:r w:rsidRPr="002E0E7C">
          <w:rPr>
            <w:rFonts w:ascii="Cambria" w:hAnsi="Cambria"/>
            <w:sz w:val="22"/>
          </w:rPr>
          <w:t>étkeztetésről</w:t>
        </w:r>
        <w:proofErr w:type="spellEnd"/>
        <w:r>
          <w:rPr>
            <w:rFonts w:ascii="Cambria" w:hAnsi="Cambria"/>
            <w:sz w:val="22"/>
          </w:rPr>
          <w:t xml:space="preserve">, </w:t>
        </w:r>
        <w:r w:rsidRPr="00B53D28">
          <w:rPr>
            <w:rFonts w:ascii="Cambria" w:hAnsi="Cambria"/>
            <w:sz w:val="22"/>
          </w:rPr>
          <w:t xml:space="preserve">mint </w:t>
        </w:r>
        <w:proofErr w:type="spellStart"/>
        <w:r w:rsidRPr="00B53D28">
          <w:rPr>
            <w:rFonts w:ascii="Cambria" w:hAnsi="Cambria"/>
            <w:sz w:val="22"/>
          </w:rPr>
          <w:t>kötelezően</w:t>
        </w:r>
        <w:proofErr w:type="spellEnd"/>
        <w:r w:rsidRPr="00B53D28">
          <w:rPr>
            <w:rFonts w:ascii="Cambria" w:hAnsi="Cambria"/>
            <w:sz w:val="22"/>
          </w:rPr>
          <w:t xml:space="preserve"> </w:t>
        </w:r>
        <w:proofErr w:type="spellStart"/>
        <w:r w:rsidRPr="00B53D28">
          <w:rPr>
            <w:rFonts w:ascii="Cambria" w:hAnsi="Cambria"/>
            <w:sz w:val="22"/>
          </w:rPr>
          <w:t>ellátandó</w:t>
        </w:r>
        <w:proofErr w:type="spellEnd"/>
        <w:r w:rsidRPr="00B53D28">
          <w:rPr>
            <w:rFonts w:ascii="Cambria" w:hAnsi="Cambria"/>
            <w:sz w:val="22"/>
          </w:rPr>
          <w:t xml:space="preserve"> </w:t>
        </w:r>
        <w:proofErr w:type="spellStart"/>
        <w:r w:rsidRPr="00B53D28">
          <w:rPr>
            <w:rFonts w:ascii="Cambria" w:hAnsi="Cambria"/>
            <w:sz w:val="22"/>
          </w:rPr>
          <w:t>önkormányzati</w:t>
        </w:r>
        <w:proofErr w:type="spellEnd"/>
        <w:r w:rsidRPr="00B53D28">
          <w:rPr>
            <w:rFonts w:ascii="Cambria" w:hAnsi="Cambria"/>
            <w:sz w:val="22"/>
          </w:rPr>
          <w:t xml:space="preserve"> </w:t>
        </w:r>
        <w:proofErr w:type="spellStart"/>
        <w:r w:rsidRPr="00B53D28">
          <w:rPr>
            <w:rFonts w:ascii="Cambria" w:hAnsi="Cambria"/>
            <w:sz w:val="22"/>
          </w:rPr>
          <w:t>feladatról</w:t>
        </w:r>
        <w:proofErr w:type="spellEnd"/>
        <w:r w:rsidRPr="00B53D28">
          <w:rPr>
            <w:rFonts w:ascii="Cambria" w:hAnsi="Cambria"/>
            <w:sz w:val="22"/>
          </w:rPr>
          <w:t xml:space="preserve"> – </w:t>
        </w:r>
        <w:proofErr w:type="spellStart"/>
        <w:r w:rsidRPr="00B53D28">
          <w:rPr>
            <w:rFonts w:ascii="Cambria" w:hAnsi="Cambria"/>
            <w:sz w:val="22"/>
          </w:rPr>
          <w:t>történő</w:t>
        </w:r>
        <w:proofErr w:type="spellEnd"/>
        <w:r w:rsidRPr="00B53D28">
          <w:rPr>
            <w:rFonts w:ascii="Cambria" w:hAnsi="Cambria"/>
            <w:sz w:val="22"/>
          </w:rPr>
          <w:t xml:space="preserve"> </w:t>
        </w:r>
        <w:proofErr w:type="spellStart"/>
        <w:r w:rsidRPr="00B53D28">
          <w:rPr>
            <w:rFonts w:ascii="Cambria" w:hAnsi="Cambria"/>
            <w:sz w:val="22"/>
          </w:rPr>
          <w:t>gondoskodás</w:t>
        </w:r>
        <w:bookmarkEnd w:id="18"/>
        <w:proofErr w:type="spellEnd"/>
        <w:r w:rsidRPr="001238A4" w:rsidDel="002E0E7C">
          <w:rPr>
            <w:rFonts w:eastAsia="Calibri" w:cs="Calibri"/>
            <w:lang w:val="hu-HU"/>
          </w:rPr>
          <w:t xml:space="preserve"> </w:t>
        </w:r>
      </w:ins>
      <w:del w:id="20" w:author="Bereczk Balázs" w:date="2018-03-14T14:23:00Z">
        <w:r w:rsidR="006243D2" w:rsidRPr="001238A4" w:rsidDel="002E0E7C">
          <w:rPr>
            <w:rFonts w:eastAsia="Calibri" w:cs="Calibri"/>
            <w:lang w:val="hu-HU"/>
          </w:rPr>
          <w:delText>Az alapfokú óvodai nevelésről, mint kötelezően ellátandó önkormányzati feladatról – történő gondoskodás.</w:delText>
        </w:r>
      </w:del>
    </w:p>
    <w:p w:rsidR="006243D2" w:rsidRPr="001238A4" w:rsidRDefault="006243D2" w:rsidP="006243D2">
      <w:pPr>
        <w:rPr>
          <w:szCs w:val="24"/>
          <w:lang w:val="hu-HU"/>
        </w:rPr>
      </w:pPr>
    </w:p>
    <w:p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ins w:id="21" w:author="Bereczk Balázs" w:date="2018-03-14T14:24:00Z"/>
          <w:rFonts w:eastAsia="Calibri" w:cs="Calibri"/>
          <w:lang w:val="hu-HU"/>
        </w:rPr>
      </w:pPr>
      <w:ins w:id="22" w:author="Bereczk Balázs" w:date="2018-03-14T14:24:00Z">
        <w:r w:rsidRPr="002E0E7C">
          <w:rPr>
            <w:rFonts w:eastAsia="Calibri" w:cs="Calibri"/>
            <w:lang w:val="hu-HU"/>
          </w:rPr>
          <w:t xml:space="preserve">Az intézmény a kötelező </w:t>
        </w:r>
        <w:proofErr w:type="spellStart"/>
        <w:r w:rsidRPr="002E0E7C">
          <w:rPr>
            <w:rFonts w:eastAsia="Calibri" w:cs="Calibri"/>
            <w:lang w:val="hu-HU"/>
          </w:rPr>
          <w:t>beóvodáztatási</w:t>
        </w:r>
        <w:proofErr w:type="spellEnd"/>
        <w:r w:rsidRPr="002E0E7C">
          <w:rPr>
            <w:rFonts w:eastAsia="Calibri" w:cs="Calibri"/>
            <w:lang w:val="hu-HU"/>
          </w:rPr>
          <w:t xml:space="preserve"> területről (a fenntartó önkormányzatok közigazgatási területéről), továbbá szabad kapacitása terhére az ország egész területéről biztosít felvételt az óvodás gyermekek részére.</w:t>
        </w:r>
      </w:ins>
    </w:p>
    <w:p w:rsidR="001238A4" w:rsidRPr="001238A4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lang w:val="hu-HU"/>
        </w:rPr>
      </w:pPr>
      <w:ins w:id="23" w:author="Bereczk Balázs" w:date="2018-03-14T14:24:00Z">
        <w:r w:rsidRPr="002E0E7C">
          <w:rPr>
            <w:rFonts w:eastAsia="Calibri" w:cs="Calibri"/>
            <w:lang w:val="hu-HU"/>
          </w:rPr>
          <w:t xml:space="preserve">Az 096015; 096025; 104035; 104037; 107051; 081071 </w:t>
        </w:r>
        <w:bookmarkStart w:id="24" w:name="_GoBack"/>
        <w:bookmarkEnd w:id="24"/>
        <w:r w:rsidRPr="002E0E7C">
          <w:rPr>
            <w:rFonts w:eastAsia="Calibri" w:cs="Calibri"/>
            <w:lang w:val="hu-HU"/>
          </w:rPr>
          <w:t>kormányzati funkciókhoz kapcsolódóan a fenntartó önkormányzatok közigazgatási területe.</w:t>
        </w:r>
      </w:ins>
      <w:del w:id="25" w:author="Bereczk Balázs" w:date="2018-03-14T14:24:00Z">
        <w:r w:rsidR="001238A4" w:rsidRPr="001238A4" w:rsidDel="002E0E7C">
          <w:rPr>
            <w:rFonts w:eastAsia="Calibri" w:cs="Calibri"/>
            <w:lang w:val="hu-HU"/>
          </w:rPr>
          <w:delText>Az i</w:delText>
        </w:r>
        <w:r w:rsidR="001238A4" w:rsidRPr="001238A4" w:rsidDel="002E0E7C">
          <w:rPr>
            <w:lang w:val="hu-HU"/>
          </w:rPr>
          <w:delText>ntézmény a k</w:delText>
        </w:r>
        <w:r w:rsidR="001238A4" w:rsidDel="002E0E7C">
          <w:rPr>
            <w:lang w:val="hu-HU"/>
          </w:rPr>
          <w:delText xml:space="preserve">ötelező </w:delText>
        </w:r>
        <w:r w:rsidR="001238A4" w:rsidRPr="001238A4" w:rsidDel="002E0E7C">
          <w:rPr>
            <w:lang w:val="hu-HU"/>
          </w:rPr>
          <w:delText>óvodáztatási</w:delText>
        </w:r>
        <w:r w:rsidR="001238A4" w:rsidRPr="001238A4" w:rsidDel="002E0E7C">
          <w:rPr>
            <w:rFonts w:eastAsia="Calibri" w:cs="Calibri"/>
            <w:lang w:val="hu-HU"/>
          </w:rPr>
          <w:delText xml:space="preserve"> területről (a fenntartó önkormányzatok közigazgatási területéről), továbbá szabad kapacitása terhére az ország egész területéről biztosít felvételt az óvodás gyermekek részére.</w:delText>
        </w:r>
      </w:del>
    </w:p>
    <w:p w:rsidR="006243D2" w:rsidRPr="001238A4" w:rsidRDefault="006243D2" w:rsidP="006243D2">
      <w:pPr>
        <w:rPr>
          <w:szCs w:val="24"/>
          <w:lang w:val="hu-HU"/>
        </w:rPr>
      </w:pPr>
    </w:p>
    <w:sectPr w:rsidR="006243D2" w:rsidRPr="001238A4" w:rsidSect="002353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3D4" w:rsidRDefault="002763D4" w:rsidP="006243D2">
      <w:r>
        <w:separator/>
      </w:r>
    </w:p>
  </w:endnote>
  <w:endnote w:type="continuationSeparator" w:id="0">
    <w:p w:rsidR="002763D4" w:rsidRDefault="002763D4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2865"/>
      <w:docPartObj>
        <w:docPartGallery w:val="Page Numbers (Bottom of Page)"/>
        <w:docPartUnique/>
      </w:docPartObj>
    </w:sdtPr>
    <w:sdtEndPr/>
    <w:sdtContent>
      <w:p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38A4" w:rsidRDefault="001238A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3D4" w:rsidRDefault="002763D4" w:rsidP="006243D2">
      <w:r>
        <w:separator/>
      </w:r>
    </w:p>
  </w:footnote>
  <w:footnote w:type="continuationSeparator" w:id="0">
    <w:p w:rsidR="002763D4" w:rsidRDefault="002763D4" w:rsidP="006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2D98A9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reczk Balázs">
    <w15:presenceInfo w15:providerId="Windows Live" w15:userId="25a0dcd67d6e94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F59"/>
    <w:rsid w:val="001238A4"/>
    <w:rsid w:val="002353B6"/>
    <w:rsid w:val="002763D4"/>
    <w:rsid w:val="002E0E7C"/>
    <w:rsid w:val="00321EC6"/>
    <w:rsid w:val="00533354"/>
    <w:rsid w:val="00561585"/>
    <w:rsid w:val="005C7A1B"/>
    <w:rsid w:val="006243D2"/>
    <w:rsid w:val="006C1134"/>
    <w:rsid w:val="006E6F59"/>
    <w:rsid w:val="008076C5"/>
    <w:rsid w:val="00A04B1B"/>
    <w:rsid w:val="00A241BA"/>
    <w:rsid w:val="00CC7EA7"/>
    <w:rsid w:val="00D07B1D"/>
    <w:rsid w:val="00DC4757"/>
    <w:rsid w:val="00E112E1"/>
    <w:rsid w:val="00E4727E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F337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728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Bereczk Balázs</cp:lastModifiedBy>
  <cp:revision>3</cp:revision>
  <dcterms:created xsi:type="dcterms:W3CDTF">2017-04-27T08:35:00Z</dcterms:created>
  <dcterms:modified xsi:type="dcterms:W3CDTF">2018-03-14T13:24:00Z</dcterms:modified>
</cp:coreProperties>
</file>